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D13294" w14:textId="4CEC33D3" w:rsidR="00B10AB8" w:rsidRPr="00F6155C" w:rsidRDefault="00D63D92" w:rsidP="00F65039">
      <w:pPr>
        <w:pStyle w:val="NormalWeb"/>
        <w:numPr>
          <w:ilvl w:val="1"/>
          <w:numId w:val="1"/>
        </w:numPr>
        <w:spacing w:before="0" w:beforeAutospacing="0" w:after="0" w:afterAutospacing="0"/>
        <w:ind w:left="0" w:firstLine="0"/>
        <w:jc w:val="left"/>
        <w:rPr>
          <w:ins w:id="0" w:author="Kaitie Sniffen" w:date="2016-10-15T13:15:00Z"/>
          <w:rFonts w:ascii="Times New Roman" w:hAnsi="Times New Roman" w:cs="Times New Roman"/>
          <w:color w:val="auto"/>
          <w:highlight w:val="yellow"/>
        </w:rPr>
      </w:pPr>
      <w:r w:rsidRPr="00D63D92">
        <w:rPr>
          <w:rFonts w:cs="Times New Roman"/>
          <w:b/>
          <w:bCs/>
          <w:color w:val="212121"/>
          <w:shd w:val="clear" w:color="auto" w:fill="FFFFFF"/>
        </w:rPr>
        <w:t>Editorial comments:</w:t>
      </w:r>
      <w:r w:rsidRPr="00D63D92">
        <w:rPr>
          <w:rFonts w:cs="Times New Roman"/>
          <w:color w:val="212121"/>
        </w:rPr>
        <w:br/>
      </w:r>
      <w:r w:rsidRPr="00D63D92">
        <w:rPr>
          <w:rFonts w:cs="Times New Roman"/>
          <w:color w:val="212121"/>
          <w:shd w:val="clear" w:color="auto" w:fill="FFFFFF"/>
        </w:rPr>
        <w:t xml:space="preserve">The manuscript has been modified by the Science Editor to comply with the </w:t>
      </w:r>
      <w:proofErr w:type="spellStart"/>
      <w:r w:rsidRPr="00D63D92">
        <w:rPr>
          <w:rFonts w:cs="Times New Roman"/>
          <w:color w:val="212121"/>
          <w:shd w:val="clear" w:color="auto" w:fill="FFFFFF"/>
        </w:rPr>
        <w:t>JoVE</w:t>
      </w:r>
      <w:proofErr w:type="spellEnd"/>
      <w:r w:rsidRPr="00D63D92">
        <w:rPr>
          <w:rFonts w:cs="Times New Roman"/>
          <w:color w:val="212121"/>
          <w:shd w:val="clear" w:color="auto" w:fill="FFFFFF"/>
        </w:rPr>
        <w:t xml:space="preserve"> formatting standard. Please maintain the current formatting throughout the manuscript. The updated manuscript (55256_R1_081516.docx) is located in your Editorial Manager account. In the revised PDF submission, there is a hyperlink for downloading the .</w:t>
      </w:r>
      <w:proofErr w:type="spellStart"/>
      <w:r w:rsidRPr="00D63D92">
        <w:rPr>
          <w:rFonts w:cs="Times New Roman"/>
          <w:color w:val="212121"/>
          <w:shd w:val="clear" w:color="auto" w:fill="FFFFFF"/>
        </w:rPr>
        <w:t>docx</w:t>
      </w:r>
      <w:proofErr w:type="spellEnd"/>
      <w:r w:rsidRPr="00D63D92">
        <w:rPr>
          <w:rFonts w:cs="Times New Roman"/>
          <w:color w:val="212121"/>
          <w:shd w:val="clear" w:color="auto" w:fill="FFFFFF"/>
        </w:rPr>
        <w:t xml:space="preserve"> file. Please download the .</w:t>
      </w:r>
      <w:proofErr w:type="spellStart"/>
      <w:r w:rsidRPr="00D63D92">
        <w:rPr>
          <w:rFonts w:cs="Times New Roman"/>
          <w:color w:val="212121"/>
          <w:shd w:val="clear" w:color="auto" w:fill="FFFFFF"/>
        </w:rPr>
        <w:t>docx</w:t>
      </w:r>
      <w:proofErr w:type="spellEnd"/>
      <w:r w:rsidRPr="00D63D92">
        <w:rPr>
          <w:rFonts w:cs="Times New Roman"/>
          <w:color w:val="212121"/>
          <w:shd w:val="clear" w:color="auto" w:fill="FFFFFF"/>
        </w:rPr>
        <w:t xml:space="preserve"> file and use this updated version for any future revisions.</w:t>
      </w:r>
      <w:r w:rsidRPr="00D63D92">
        <w:rPr>
          <w:rFonts w:cs="Times New Roman"/>
          <w:color w:val="212121"/>
          <w:shd w:val="clear" w:color="auto" w:fill="FFFFFF"/>
        </w:rPr>
        <w:br/>
      </w:r>
      <w:r w:rsidRPr="00D63D92">
        <w:rPr>
          <w:rFonts w:cs="Times New Roman"/>
          <w:color w:val="212121"/>
          <w:shd w:val="clear" w:color="auto" w:fill="FFFFFF"/>
        </w:rPr>
        <w:br/>
        <w:t>1. Please include an Acknowledgements and Disclosure section.</w:t>
      </w:r>
      <w:r w:rsidRPr="00D63D92">
        <w:rPr>
          <w:rFonts w:cs="Times New Roman"/>
          <w:color w:val="212121"/>
          <w:shd w:val="clear" w:color="auto" w:fill="FFFFFF"/>
        </w:rPr>
        <w:br/>
      </w:r>
      <w:ins w:id="1" w:author="Kaitie Sniffen" w:date="2016-10-24T10:49:00Z">
        <w:r w:rsidR="00F65039">
          <w:rPr>
            <w:rFonts w:cs="Times New Roman"/>
            <w:color w:val="212121"/>
            <w:shd w:val="clear" w:color="auto" w:fill="FFFFFF"/>
          </w:rPr>
          <w:tab/>
        </w:r>
        <w:r w:rsidR="00F65039" w:rsidRPr="00F75708">
          <w:rPr>
            <w:rFonts w:cs="Times New Roman"/>
            <w:color w:val="1F497D" w:themeColor="text2"/>
            <w:shd w:val="clear" w:color="auto" w:fill="FFFFFF"/>
          </w:rPr>
          <w:t xml:space="preserve">These were added. </w:t>
        </w:r>
      </w:ins>
      <w:ins w:id="2" w:author="Kaitie Sniffen" w:date="2016-10-24T10:50:00Z">
        <w:r w:rsidR="00F65039" w:rsidRPr="00F75708">
          <w:rPr>
            <w:rFonts w:ascii="Times New Roman" w:hAnsi="Times New Roman" w:cs="Times New Roman"/>
            <w:color w:val="1F497D" w:themeColor="text2"/>
          </w:rPr>
          <w:br/>
        </w:r>
      </w:ins>
      <w:r w:rsidRPr="00F65039">
        <w:rPr>
          <w:rFonts w:cs="Times New Roman"/>
          <w:color w:val="212121"/>
          <w:shd w:val="clear" w:color="auto" w:fill="FFFFFF"/>
        </w:rPr>
        <w:br/>
        <w:t>2. Please abbreviate all journal titles.</w:t>
      </w:r>
      <w:ins w:id="3" w:author="Kaitie Sniffen" w:date="2016-10-15T13:15:00Z">
        <w:r w:rsidR="00B10AB8" w:rsidRPr="00F65039">
          <w:rPr>
            <w:rFonts w:cs="Times New Roman"/>
            <w:color w:val="212121"/>
            <w:shd w:val="clear" w:color="auto" w:fill="FFFFFF"/>
          </w:rPr>
          <w:t xml:space="preserve"> </w:t>
        </w:r>
      </w:ins>
    </w:p>
    <w:p w14:paraId="19F401C3" w14:textId="60F5CC96" w:rsidR="00F65039" w:rsidRPr="00F75708" w:rsidRDefault="00146FF4" w:rsidP="00146FF4">
      <w:pPr>
        <w:pStyle w:val="NormalWeb"/>
        <w:spacing w:before="0" w:beforeAutospacing="0" w:after="0" w:afterAutospacing="0"/>
        <w:ind w:firstLine="720"/>
        <w:jc w:val="left"/>
        <w:rPr>
          <w:ins w:id="4" w:author="Kaitie Sniffen" w:date="2016-10-24T10:50:00Z"/>
          <w:rFonts w:cs="Times New Roman"/>
          <w:color w:val="1F497D" w:themeColor="text2"/>
          <w:shd w:val="clear" w:color="auto" w:fill="FFFFFF"/>
        </w:rPr>
      </w:pPr>
      <w:ins w:id="5" w:author="Kaitie Sniffen" w:date="2016-10-15T13:16:00Z">
        <w:r w:rsidRPr="00F75708">
          <w:rPr>
            <w:rFonts w:cs="Times New Roman"/>
            <w:color w:val="1F497D" w:themeColor="text2"/>
            <w:shd w:val="clear" w:color="auto" w:fill="FFFFFF"/>
          </w:rPr>
          <w:t xml:space="preserve">A </w:t>
        </w:r>
      </w:ins>
      <w:ins w:id="6" w:author="Kaitie Sniffen" w:date="2016-10-15T13:17:00Z">
        <w:r w:rsidRPr="00F75708">
          <w:rPr>
            <w:rFonts w:cs="Times New Roman"/>
            <w:color w:val="1F497D" w:themeColor="text2"/>
            <w:shd w:val="clear" w:color="auto" w:fill="FFFFFF"/>
          </w:rPr>
          <w:t xml:space="preserve">copy of the </w:t>
        </w:r>
      </w:ins>
      <w:ins w:id="7" w:author="Kaitie Sniffen" w:date="2016-10-15T13:16:00Z">
        <w:r w:rsidRPr="00F75708">
          <w:rPr>
            <w:rFonts w:cs="Times New Roman"/>
            <w:color w:val="1F497D" w:themeColor="text2"/>
            <w:shd w:val="clear" w:color="auto" w:fill="FFFFFF"/>
          </w:rPr>
          <w:t xml:space="preserve">Reference section </w:t>
        </w:r>
      </w:ins>
      <w:ins w:id="8" w:author="Kaitie Sniffen" w:date="2016-10-15T13:17:00Z">
        <w:r w:rsidRPr="00F75708">
          <w:rPr>
            <w:rFonts w:cs="Times New Roman"/>
            <w:color w:val="1F497D" w:themeColor="text2"/>
            <w:shd w:val="clear" w:color="auto" w:fill="FFFFFF"/>
          </w:rPr>
          <w:t>with a</w:t>
        </w:r>
      </w:ins>
      <w:ins w:id="9" w:author="Kaitie Sniffen" w:date="2016-10-15T13:16:00Z">
        <w:r w:rsidR="00B10AB8" w:rsidRPr="00F75708">
          <w:rPr>
            <w:rFonts w:cs="Times New Roman"/>
            <w:color w:val="1F497D" w:themeColor="text2"/>
            <w:shd w:val="clear" w:color="auto" w:fill="FFFFFF"/>
          </w:rPr>
          <w:t xml:space="preserve">bbreviated journal titles </w:t>
        </w:r>
      </w:ins>
      <w:ins w:id="10" w:author="Kaitie Sniffen" w:date="2016-10-15T13:17:00Z">
        <w:r w:rsidRPr="00F75708">
          <w:rPr>
            <w:rFonts w:cs="Times New Roman"/>
            <w:color w:val="1F497D" w:themeColor="text2"/>
            <w:shd w:val="clear" w:color="auto" w:fill="FFFFFF"/>
          </w:rPr>
          <w:t>was uploaded as a</w:t>
        </w:r>
      </w:ins>
      <w:ins w:id="11" w:author="Kaitie Sniffen" w:date="2016-10-15T13:16:00Z">
        <w:r w:rsidR="00B10AB8" w:rsidRPr="00F75708">
          <w:rPr>
            <w:rFonts w:cs="Times New Roman"/>
            <w:color w:val="1F497D" w:themeColor="text2"/>
            <w:shd w:val="clear" w:color="auto" w:fill="FFFFFF"/>
          </w:rPr>
          <w:t xml:space="preserve"> </w:t>
        </w:r>
        <w:r w:rsidRPr="00F75708">
          <w:rPr>
            <w:rFonts w:cs="Times New Roman"/>
            <w:color w:val="1F497D" w:themeColor="text2"/>
            <w:shd w:val="clear" w:color="auto" w:fill="FFFFFF"/>
            <w:rPrChange w:id="12" w:author="Kaitie Sniffen" w:date="2016-10-24T13:09:00Z">
              <w:rPr>
                <w:rFonts w:cs="Times New Roman"/>
                <w:color w:val="1F497D" w:themeColor="text2"/>
                <w:shd w:val="clear" w:color="auto" w:fill="FFFFFF"/>
              </w:rPr>
            </w:rPrChange>
          </w:rPr>
          <w:t xml:space="preserve">supplemental </w:t>
        </w:r>
      </w:ins>
      <w:ins w:id="13" w:author="Kaitie Sniffen" w:date="2016-10-15T13:17:00Z">
        <w:r w:rsidRPr="00F75708">
          <w:rPr>
            <w:rFonts w:cs="Times New Roman"/>
            <w:color w:val="1F497D" w:themeColor="text2"/>
            <w:shd w:val="clear" w:color="auto" w:fill="FFFFFF"/>
            <w:rPrChange w:id="14" w:author="Kaitie Sniffen" w:date="2016-10-24T13:09:00Z">
              <w:rPr>
                <w:rFonts w:cs="Times New Roman"/>
                <w:color w:val="1F497D" w:themeColor="text2"/>
                <w:shd w:val="clear" w:color="auto" w:fill="FFFFFF"/>
              </w:rPr>
            </w:rPrChange>
          </w:rPr>
          <w:t>document and labeled “</w:t>
        </w:r>
      </w:ins>
      <w:ins w:id="15" w:author="Kaitie Sniffen" w:date="2016-10-24T13:02:00Z">
        <w:r w:rsidR="00675B67" w:rsidRPr="00F75708">
          <w:rPr>
            <w:rFonts w:cs="Times New Roman"/>
            <w:color w:val="1F497D" w:themeColor="text2"/>
            <w:shd w:val="clear" w:color="auto" w:fill="FFFFFF"/>
            <w:rPrChange w:id="16" w:author="Kaitie Sniffen" w:date="2016-10-24T13:09:00Z">
              <w:rPr>
                <w:rFonts w:cs="Times New Roman"/>
                <w:color w:val="1F497D" w:themeColor="text2"/>
                <w:shd w:val="clear" w:color="auto" w:fill="FFFFFF"/>
              </w:rPr>
            </w:rPrChange>
          </w:rPr>
          <w:t xml:space="preserve"> Corrected </w:t>
        </w:r>
      </w:ins>
      <w:proofErr w:type="spellStart"/>
      <w:proofErr w:type="gramStart"/>
      <w:ins w:id="17" w:author="Kaitie Sniffen" w:date="2016-10-24T10:36:00Z">
        <w:r w:rsidR="00F65039" w:rsidRPr="00F75708">
          <w:rPr>
            <w:rFonts w:cs="Times New Roman"/>
            <w:color w:val="1F497D" w:themeColor="text2"/>
            <w:shd w:val="clear" w:color="auto" w:fill="FFFFFF"/>
            <w:rPrChange w:id="18" w:author="Kaitie Sniffen" w:date="2016-10-24T13:09:00Z">
              <w:rPr>
                <w:rFonts w:cs="Times New Roman"/>
                <w:color w:val="1F497D" w:themeColor="text2"/>
                <w:shd w:val="clear" w:color="auto" w:fill="FFFFFF"/>
              </w:rPr>
            </w:rPrChange>
          </w:rPr>
          <w:t>JoVE</w:t>
        </w:r>
      </w:ins>
      <w:proofErr w:type="spellEnd"/>
      <w:proofErr w:type="gramEnd"/>
      <w:ins w:id="19" w:author="Kaitie Sniffen" w:date="2016-10-15T13:17:00Z">
        <w:r w:rsidRPr="00F75708">
          <w:rPr>
            <w:rFonts w:cs="Times New Roman"/>
            <w:color w:val="1F497D" w:themeColor="text2"/>
            <w:shd w:val="clear" w:color="auto" w:fill="FFFFFF"/>
            <w:rPrChange w:id="20" w:author="Kaitie Sniffen" w:date="2016-10-24T13:09:00Z">
              <w:rPr>
                <w:rFonts w:cs="Times New Roman"/>
                <w:color w:val="1F497D" w:themeColor="text2"/>
                <w:shd w:val="clear" w:color="auto" w:fill="FFFFFF"/>
              </w:rPr>
            </w:rPrChange>
          </w:rPr>
          <w:t xml:space="preserve"> </w:t>
        </w:r>
      </w:ins>
      <w:ins w:id="21" w:author="Kaitie Sniffen" w:date="2016-10-15T13:18:00Z">
        <w:r w:rsidRPr="00F75708">
          <w:rPr>
            <w:rFonts w:cs="Times New Roman"/>
            <w:color w:val="1F497D" w:themeColor="text2"/>
            <w:shd w:val="clear" w:color="auto" w:fill="FFFFFF"/>
            <w:rPrChange w:id="22" w:author="Kaitie Sniffen" w:date="2016-10-24T13:09:00Z">
              <w:rPr>
                <w:rFonts w:cs="Times New Roman"/>
                <w:color w:val="1F497D" w:themeColor="text2"/>
                <w:shd w:val="clear" w:color="auto" w:fill="FFFFFF"/>
              </w:rPr>
            </w:rPrChange>
          </w:rPr>
          <w:t>Reference</w:t>
        </w:r>
      </w:ins>
      <w:ins w:id="23" w:author="Kaitie Sniffen" w:date="2016-10-24T10:36:00Z">
        <w:r w:rsidR="00F65039" w:rsidRPr="00F75708">
          <w:rPr>
            <w:rFonts w:cs="Times New Roman"/>
            <w:color w:val="1F497D" w:themeColor="text2"/>
            <w:shd w:val="clear" w:color="auto" w:fill="FFFFFF"/>
            <w:rPrChange w:id="24" w:author="Kaitie Sniffen" w:date="2016-10-24T13:09:00Z">
              <w:rPr>
                <w:rFonts w:cs="Times New Roman"/>
                <w:color w:val="1F497D" w:themeColor="text2"/>
                <w:shd w:val="clear" w:color="auto" w:fill="FFFFFF"/>
              </w:rPr>
            </w:rPrChange>
          </w:rPr>
          <w:t>s</w:t>
        </w:r>
      </w:ins>
      <w:ins w:id="25" w:author="Kaitie Sniffen" w:date="2016-10-15T13:18:00Z">
        <w:r w:rsidRPr="00F75708">
          <w:rPr>
            <w:rFonts w:cs="Times New Roman"/>
            <w:color w:val="1F497D" w:themeColor="text2"/>
            <w:shd w:val="clear" w:color="auto" w:fill="FFFFFF"/>
            <w:rPrChange w:id="26" w:author="Kaitie Sniffen" w:date="2016-10-24T13:09:00Z">
              <w:rPr>
                <w:rFonts w:cs="Times New Roman"/>
                <w:color w:val="1F497D" w:themeColor="text2"/>
                <w:shd w:val="clear" w:color="auto" w:fill="FFFFFF"/>
              </w:rPr>
            </w:rPrChange>
          </w:rPr>
          <w:t>”.</w:t>
        </w:r>
      </w:ins>
      <w:r w:rsidR="00D63D92" w:rsidRPr="00F75708">
        <w:rPr>
          <w:rFonts w:cs="Times New Roman"/>
          <w:color w:val="1F497D" w:themeColor="text2"/>
          <w:shd w:val="clear" w:color="auto" w:fill="FFFFFF"/>
          <w:rPrChange w:id="27" w:author="Kaitie Sniffen" w:date="2016-10-24T13:09:00Z">
            <w:rPr>
              <w:rFonts w:cs="Times New Roman"/>
              <w:color w:val="1F497D" w:themeColor="text2"/>
              <w:shd w:val="clear" w:color="auto" w:fill="FFFFFF"/>
            </w:rPr>
          </w:rPrChange>
        </w:rPr>
        <w:br/>
      </w:r>
      <w:r w:rsidR="00D63D92" w:rsidRPr="00F65039">
        <w:rPr>
          <w:rFonts w:cs="Times New Roman"/>
          <w:color w:val="1F497D" w:themeColor="text2"/>
          <w:shd w:val="clear" w:color="auto" w:fill="FFFFFF"/>
        </w:rPr>
        <w:br/>
      </w:r>
      <w:r w:rsidR="00D63D92" w:rsidRPr="00D63D92">
        <w:rPr>
          <w:rFonts w:cs="Times New Roman"/>
          <w:color w:val="212121"/>
          <w:shd w:val="clear" w:color="auto" w:fill="FFFFFF"/>
        </w:rPr>
        <w:t>3. Formatting: Please fill out the acknowledgement and disclosure sections.</w:t>
      </w:r>
      <w:r w:rsidR="00D63D92" w:rsidRPr="00D63D92">
        <w:rPr>
          <w:rFonts w:cs="Times New Roman"/>
          <w:color w:val="212121"/>
          <w:shd w:val="clear" w:color="auto" w:fill="FFFFFF"/>
        </w:rPr>
        <w:br/>
      </w:r>
      <w:ins w:id="28" w:author="Kaitie Sniffen" w:date="2016-10-24T10:50:00Z">
        <w:r w:rsidR="00F65039">
          <w:rPr>
            <w:rFonts w:cs="Times New Roman"/>
            <w:color w:val="212121"/>
            <w:shd w:val="clear" w:color="auto" w:fill="FFFFFF"/>
          </w:rPr>
          <w:tab/>
        </w:r>
        <w:r w:rsidR="00F65039" w:rsidRPr="00F75708">
          <w:rPr>
            <w:rFonts w:cs="Times New Roman"/>
            <w:color w:val="1F497D" w:themeColor="text2"/>
            <w:shd w:val="clear" w:color="auto" w:fill="FFFFFF"/>
          </w:rPr>
          <w:t>These were added and filled out.</w:t>
        </w:r>
      </w:ins>
    </w:p>
    <w:p w14:paraId="224784D6" w14:textId="40F44FD6" w:rsidR="00140955" w:rsidRDefault="00D63D92" w:rsidP="00146FF4">
      <w:pPr>
        <w:pStyle w:val="NormalWeb"/>
        <w:spacing w:before="0" w:beforeAutospacing="0" w:after="0" w:afterAutospacing="0"/>
        <w:ind w:firstLine="720"/>
        <w:jc w:val="left"/>
        <w:rPr>
          <w:ins w:id="29" w:author="Kaitie Sniffen" w:date="2016-10-15T14:38:00Z"/>
          <w:rFonts w:cs="Times New Roman"/>
          <w:color w:val="212121"/>
          <w:shd w:val="clear" w:color="auto" w:fill="FFFFFF"/>
        </w:rPr>
      </w:pPr>
      <w:r w:rsidRPr="00D63D92">
        <w:rPr>
          <w:rFonts w:cs="Times New Roman"/>
          <w:color w:val="212121"/>
          <w:shd w:val="clear" w:color="auto" w:fill="FFFFFF"/>
        </w:rPr>
        <w:br/>
        <w:t>4. Grammar:</w:t>
      </w:r>
      <w:r w:rsidRPr="00D63D92">
        <w:rPr>
          <w:rFonts w:cs="Times New Roman"/>
          <w:color w:val="212121"/>
          <w:shd w:val="clear" w:color="auto" w:fill="FFFFFF"/>
        </w:rPr>
        <w:br/>
        <w:t>-3.2.1 – “weight” should be “weigh”</w:t>
      </w:r>
    </w:p>
    <w:p w14:paraId="5644DC12" w14:textId="77777777" w:rsidR="00140955" w:rsidRPr="00F75708" w:rsidRDefault="00140955" w:rsidP="00140955">
      <w:pPr>
        <w:pStyle w:val="NormalWeb"/>
        <w:spacing w:before="0" w:beforeAutospacing="0" w:after="0" w:afterAutospacing="0"/>
        <w:ind w:firstLine="720"/>
        <w:jc w:val="left"/>
        <w:rPr>
          <w:ins w:id="30" w:author="Kaitie Sniffen" w:date="2016-10-15T14:38:00Z"/>
          <w:rFonts w:cs="Times New Roman"/>
          <w:color w:val="1F497D" w:themeColor="text2"/>
          <w:shd w:val="clear" w:color="auto" w:fill="FFFFFF"/>
        </w:rPr>
      </w:pPr>
      <w:ins w:id="31" w:author="Kaitie Sniffen" w:date="2016-10-15T14:38:00Z">
        <w:r w:rsidRPr="00F75708">
          <w:rPr>
            <w:rFonts w:cs="Times New Roman"/>
            <w:color w:val="1F497D" w:themeColor="text2"/>
            <w:shd w:val="clear" w:color="auto" w:fill="FFFFFF"/>
          </w:rPr>
          <w:t>This was changed.</w:t>
        </w:r>
      </w:ins>
    </w:p>
    <w:p w14:paraId="608E5186" w14:textId="7419B759" w:rsidR="00B10AB8" w:rsidRPr="00F75708" w:rsidRDefault="00D63D92" w:rsidP="00140955">
      <w:pPr>
        <w:pStyle w:val="NormalWeb"/>
        <w:spacing w:before="0" w:beforeAutospacing="0" w:after="0" w:afterAutospacing="0"/>
        <w:ind w:firstLine="720"/>
        <w:jc w:val="left"/>
        <w:rPr>
          <w:ins w:id="32" w:author="Kaitie Sniffen" w:date="2016-10-15T13:15:00Z"/>
          <w:rFonts w:ascii="Times New Roman" w:hAnsi="Times New Roman" w:cs="Times New Roman"/>
          <w:color w:val="1F497D" w:themeColor="text2"/>
          <w:highlight w:val="yellow"/>
        </w:rPr>
      </w:pPr>
      <w:r w:rsidRPr="00D63D92">
        <w:rPr>
          <w:rFonts w:cs="Times New Roman"/>
          <w:color w:val="212121"/>
          <w:shd w:val="clear" w:color="auto" w:fill="FFFFFF"/>
        </w:rPr>
        <w:br/>
        <w:t xml:space="preserve">-3.3.3 – </w:t>
      </w:r>
      <w:commentRangeStart w:id="33"/>
      <w:r w:rsidRPr="00D63D92">
        <w:rPr>
          <w:rFonts w:cs="Times New Roman"/>
          <w:color w:val="212121"/>
          <w:shd w:val="clear" w:color="auto" w:fill="FFFFFF"/>
        </w:rPr>
        <w:t>“</w:t>
      </w:r>
      <w:proofErr w:type="spellStart"/>
      <w:r w:rsidRPr="00D63D92">
        <w:rPr>
          <w:rFonts w:cs="Times New Roman"/>
          <w:color w:val="212121"/>
          <w:shd w:val="clear" w:color="auto" w:fill="FFFFFF"/>
        </w:rPr>
        <w:t>commercialferrous</w:t>
      </w:r>
      <w:proofErr w:type="spellEnd"/>
      <w:r w:rsidRPr="00D63D92">
        <w:rPr>
          <w:rFonts w:cs="Times New Roman"/>
          <w:color w:val="212121"/>
          <w:shd w:val="clear" w:color="auto" w:fill="FFFFFF"/>
        </w:rPr>
        <w:t>’</w:t>
      </w:r>
      <w:commentRangeEnd w:id="33"/>
      <w:r>
        <w:rPr>
          <w:rStyle w:val="CommentReference"/>
        </w:rPr>
        <w:commentReference w:id="33"/>
      </w:r>
      <w:r w:rsidRPr="00D63D92">
        <w:rPr>
          <w:rFonts w:cs="Times New Roman"/>
          <w:color w:val="212121"/>
          <w:shd w:val="clear" w:color="auto" w:fill="FFFFFF"/>
        </w:rPr>
        <w:br/>
      </w:r>
      <w:ins w:id="34" w:author="Kaitie Sniffen" w:date="2016-10-15T13:15:00Z">
        <w:r w:rsidR="00B10AB8" w:rsidRPr="00F75708">
          <w:rPr>
            <w:rFonts w:cs="Times New Roman"/>
            <w:color w:val="1F497D" w:themeColor="text2"/>
            <w:shd w:val="clear" w:color="auto" w:fill="FFFFFF"/>
          </w:rPr>
          <w:t xml:space="preserve"> Changed to “commercial </w:t>
        </w:r>
      </w:ins>
      <w:ins w:id="35" w:author="Kaitie Sniffen" w:date="2016-10-17T13:56:00Z">
        <w:r w:rsidR="00907475" w:rsidRPr="00F75708">
          <w:rPr>
            <w:rFonts w:cs="Times New Roman"/>
            <w:color w:val="1F497D" w:themeColor="text2"/>
            <w:shd w:val="clear" w:color="auto" w:fill="FFFFFF"/>
          </w:rPr>
          <w:t>method kit</w:t>
        </w:r>
      </w:ins>
      <w:ins w:id="36" w:author="Kaitie Sniffen" w:date="2016-10-15T13:15:00Z">
        <w:r w:rsidR="00B10AB8" w:rsidRPr="00F75708">
          <w:rPr>
            <w:rFonts w:cs="Times New Roman"/>
            <w:color w:val="1F497D" w:themeColor="text2"/>
            <w:shd w:val="clear" w:color="auto" w:fill="FFFFFF"/>
          </w:rPr>
          <w:t>”</w:t>
        </w:r>
      </w:ins>
    </w:p>
    <w:p w14:paraId="564337B5" w14:textId="77777777" w:rsidR="00BD0CD6" w:rsidRDefault="00D63D92" w:rsidP="00B10AB8">
      <w:pPr>
        <w:pStyle w:val="NormalWeb"/>
        <w:spacing w:before="0" w:beforeAutospacing="0" w:after="0" w:afterAutospacing="0"/>
        <w:jc w:val="left"/>
        <w:rPr>
          <w:ins w:id="37" w:author="Kaitie Sniffen" w:date="2016-10-15T15:50:00Z"/>
          <w:rFonts w:cs="Times New Roman"/>
          <w:color w:val="212121"/>
          <w:shd w:val="clear" w:color="auto" w:fill="FFFFFF"/>
        </w:rPr>
      </w:pPr>
      <w:r w:rsidRPr="00F75708">
        <w:rPr>
          <w:rFonts w:cs="Times New Roman"/>
          <w:color w:val="1F497D" w:themeColor="text2"/>
          <w:shd w:val="clear" w:color="auto" w:fill="FFFFFF"/>
        </w:rPr>
        <w:br/>
      </w:r>
      <w:r w:rsidRPr="00D63D92">
        <w:rPr>
          <w:rFonts w:cs="Times New Roman"/>
          <w:color w:val="212121"/>
          <w:shd w:val="clear" w:color="auto" w:fill="FFFFFF"/>
        </w:rPr>
        <w:t>5. Additional detail is required:</w:t>
      </w:r>
      <w:r w:rsidRPr="00D63D92">
        <w:rPr>
          <w:rFonts w:cs="Times New Roman"/>
          <w:color w:val="212121"/>
          <w:shd w:val="clear" w:color="auto" w:fill="FFFFFF"/>
        </w:rPr>
        <w:br/>
        <w:t>-Section 2 – Please clarify system 1 vs system 2. Both involve raceway ponds, so how does this involve a comparison between small and large scale?</w:t>
      </w:r>
    </w:p>
    <w:p w14:paraId="2FF7F535" w14:textId="324AA260" w:rsidR="0089767D" w:rsidRPr="00F75708" w:rsidRDefault="0089767D" w:rsidP="00BD0CD6">
      <w:pPr>
        <w:pStyle w:val="NormalWeb"/>
        <w:spacing w:before="0" w:beforeAutospacing="0" w:after="0" w:afterAutospacing="0"/>
        <w:ind w:firstLine="720"/>
        <w:jc w:val="left"/>
        <w:rPr>
          <w:ins w:id="38" w:author="Kaitie Sniffen" w:date="2016-10-17T13:12:00Z"/>
          <w:rFonts w:cs="Times New Roman"/>
          <w:color w:val="1F497D" w:themeColor="text2"/>
          <w:shd w:val="clear" w:color="auto" w:fill="FFFFFF"/>
        </w:rPr>
      </w:pPr>
      <w:ins w:id="39" w:author="Kaitie Sniffen" w:date="2016-10-17T13:12:00Z">
        <w:r w:rsidRPr="00F75708">
          <w:rPr>
            <w:rFonts w:cs="Times New Roman"/>
            <w:color w:val="1F497D" w:themeColor="text2"/>
            <w:shd w:val="clear" w:color="auto" w:fill="FFFFFF"/>
          </w:rPr>
          <w:t xml:space="preserve">This was clarified by editing </w:t>
        </w:r>
      </w:ins>
      <w:ins w:id="40" w:author="Kaitie Sniffen" w:date="2016-10-15T16:01:00Z">
        <w:r w:rsidRPr="00F75708">
          <w:rPr>
            <w:rFonts w:cs="Times New Roman"/>
            <w:color w:val="1F497D" w:themeColor="text2"/>
            <w:shd w:val="clear" w:color="auto" w:fill="FFFFFF"/>
          </w:rPr>
          <w:t>S</w:t>
        </w:r>
        <w:r w:rsidR="00BD0CD6" w:rsidRPr="00F75708">
          <w:rPr>
            <w:rFonts w:cs="Times New Roman"/>
            <w:color w:val="1F497D" w:themeColor="text2"/>
            <w:shd w:val="clear" w:color="auto" w:fill="FFFFFF"/>
          </w:rPr>
          <w:t xml:space="preserve">ection </w:t>
        </w:r>
        <w:proofErr w:type="gramStart"/>
        <w:r w:rsidR="00BD0CD6" w:rsidRPr="00F75708">
          <w:rPr>
            <w:rFonts w:cs="Times New Roman"/>
            <w:color w:val="1F497D" w:themeColor="text2"/>
            <w:shd w:val="clear" w:color="auto" w:fill="FFFFFF"/>
          </w:rPr>
          <w:t xml:space="preserve">1.1 </w:t>
        </w:r>
      </w:ins>
      <w:ins w:id="41" w:author="Kaitie Sniffen" w:date="2016-10-17T13:12:00Z">
        <w:r w:rsidRPr="00F75708">
          <w:rPr>
            <w:rFonts w:cs="Times New Roman"/>
            <w:color w:val="1F497D" w:themeColor="text2"/>
            <w:shd w:val="clear" w:color="auto" w:fill="FFFFFF"/>
          </w:rPr>
          <w:t xml:space="preserve"> to</w:t>
        </w:r>
        <w:proofErr w:type="gramEnd"/>
        <w:r w:rsidRPr="00F75708">
          <w:rPr>
            <w:rFonts w:cs="Times New Roman"/>
            <w:color w:val="1F497D" w:themeColor="text2"/>
            <w:shd w:val="clear" w:color="auto" w:fill="FFFFFF"/>
          </w:rPr>
          <w:t xml:space="preserve">: </w:t>
        </w:r>
      </w:ins>
    </w:p>
    <w:p w14:paraId="3533D854" w14:textId="77777777" w:rsidR="0089767D" w:rsidRPr="00F75708" w:rsidRDefault="00BD0CD6" w:rsidP="0089767D">
      <w:pPr>
        <w:pStyle w:val="NormalWeb"/>
        <w:spacing w:before="0" w:beforeAutospacing="0" w:after="0" w:afterAutospacing="0"/>
        <w:ind w:left="360"/>
        <w:jc w:val="left"/>
        <w:rPr>
          <w:ins w:id="42" w:author="Kaitie Sniffen" w:date="2016-10-17T13:12:00Z"/>
          <w:rFonts w:ascii="Times New Roman" w:hAnsi="Times New Roman" w:cs="Times New Roman"/>
          <w:color w:val="1F497D" w:themeColor="text2"/>
          <w:rPrChange w:id="43" w:author="Kaitie Sniffen" w:date="2016-10-24T13:09:00Z">
            <w:rPr>
              <w:ins w:id="44" w:author="Kaitie Sniffen" w:date="2016-10-17T13:12:00Z"/>
              <w:rFonts w:ascii="Times New Roman" w:hAnsi="Times New Roman" w:cs="Times New Roman"/>
              <w:color w:val="1F497D" w:themeColor="text2"/>
            </w:rPr>
          </w:rPrChange>
        </w:rPr>
      </w:pPr>
      <w:ins w:id="45" w:author="Kaitie Sniffen" w:date="2016-10-15T16:01:00Z">
        <w:r w:rsidRPr="00F75708">
          <w:rPr>
            <w:rFonts w:cs="Times New Roman"/>
            <w:color w:val="1F497D" w:themeColor="text2"/>
            <w:shd w:val="clear" w:color="auto" w:fill="FFFFFF"/>
            <w:rPrChange w:id="46" w:author="Kaitie Sniffen" w:date="2016-10-24T13:09:00Z">
              <w:rPr>
                <w:rFonts w:cs="Times New Roman"/>
                <w:color w:val="1F497D" w:themeColor="text2"/>
                <w:shd w:val="clear" w:color="auto" w:fill="FFFFFF"/>
              </w:rPr>
            </w:rPrChange>
          </w:rPr>
          <w:t xml:space="preserve"> </w:t>
        </w:r>
      </w:ins>
      <w:ins w:id="47" w:author="Kaitie Sniffen" w:date="2016-10-15T16:02:00Z">
        <w:r w:rsidRPr="00F75708">
          <w:rPr>
            <w:rFonts w:cs="Times New Roman"/>
            <w:color w:val="1F497D" w:themeColor="text2"/>
            <w:shd w:val="clear" w:color="auto" w:fill="FFFFFF"/>
            <w:rPrChange w:id="48" w:author="Kaitie Sniffen" w:date="2016-10-24T13:09:00Z">
              <w:rPr>
                <w:rFonts w:cs="Times New Roman"/>
                <w:color w:val="1F497D" w:themeColor="text2"/>
                <w:shd w:val="clear" w:color="auto" w:fill="FFFFFF"/>
              </w:rPr>
            </w:rPrChange>
          </w:rPr>
          <w:t>“</w:t>
        </w:r>
      </w:ins>
      <w:ins w:id="49" w:author="Kaitie Sniffen" w:date="2016-10-17T13:12:00Z">
        <w:r w:rsidR="0089767D" w:rsidRPr="00F75708">
          <w:rPr>
            <w:rFonts w:ascii="Times New Roman" w:hAnsi="Times New Roman" w:cs="Times New Roman"/>
            <w:color w:val="1F497D" w:themeColor="text2"/>
            <w:highlight w:val="yellow"/>
            <w:rPrChange w:id="50" w:author="Kaitie Sniffen" w:date="2016-10-24T13:09:00Z">
              <w:rPr>
                <w:rFonts w:ascii="Times New Roman" w:hAnsi="Times New Roman" w:cs="Times New Roman"/>
                <w:color w:val="1F497D" w:themeColor="text2"/>
                <w:highlight w:val="yellow"/>
              </w:rPr>
            </w:rPrChange>
          </w:rPr>
          <w:t>For one paired system, use one 100 L aquaria tanks (AT), with an overhead mixer for the small-scale vessel and one 1000 L raceway pond (RWP), with a paddle wheel mixer for the large-scale vessel. Vessels used in this system are pictured in Figure 1</w:t>
        </w:r>
      </w:ins>
      <w:ins w:id="51" w:author="Kaitie Sniffen" w:date="2016-10-15T16:02:00Z">
        <w:r w:rsidRPr="00F75708">
          <w:rPr>
            <w:rFonts w:ascii="Times New Roman" w:hAnsi="Times New Roman" w:cs="Times New Roman"/>
            <w:color w:val="1F497D" w:themeColor="text2"/>
            <w:highlight w:val="yellow"/>
            <w:rPrChange w:id="52" w:author="Kaitie Sniffen" w:date="2016-10-24T13:09:00Z">
              <w:rPr>
                <w:rFonts w:ascii="Times New Roman" w:hAnsi="Times New Roman" w:cs="Times New Roman"/>
                <w:color w:val="1F497D" w:themeColor="text2"/>
                <w:highlight w:val="yellow"/>
              </w:rPr>
            </w:rPrChange>
          </w:rPr>
          <w:t>.”</w:t>
        </w:r>
        <w:r w:rsidRPr="00F75708">
          <w:rPr>
            <w:rFonts w:ascii="Times New Roman" w:hAnsi="Times New Roman" w:cs="Times New Roman"/>
            <w:color w:val="1F497D" w:themeColor="text2"/>
            <w:rPrChange w:id="53" w:author="Kaitie Sniffen" w:date="2016-10-24T13:09:00Z">
              <w:rPr>
                <w:rFonts w:ascii="Times New Roman" w:hAnsi="Times New Roman" w:cs="Times New Roman"/>
                <w:color w:val="1F497D" w:themeColor="text2"/>
              </w:rPr>
            </w:rPrChange>
          </w:rPr>
          <w:t xml:space="preserve"> </w:t>
        </w:r>
      </w:ins>
    </w:p>
    <w:p w14:paraId="6D86A3D7" w14:textId="77777777" w:rsidR="0089767D" w:rsidRPr="00F75708" w:rsidRDefault="0089767D" w:rsidP="0089767D">
      <w:pPr>
        <w:pStyle w:val="NormalWeb"/>
        <w:spacing w:before="0" w:beforeAutospacing="0" w:after="0" w:afterAutospacing="0"/>
        <w:ind w:left="360"/>
        <w:jc w:val="left"/>
        <w:rPr>
          <w:ins w:id="54" w:author="Kaitie Sniffen" w:date="2016-10-17T13:13:00Z"/>
          <w:rFonts w:ascii="Times New Roman" w:hAnsi="Times New Roman" w:cs="Times New Roman"/>
          <w:color w:val="1F497D" w:themeColor="text2"/>
          <w:rPrChange w:id="55" w:author="Kaitie Sniffen" w:date="2016-10-24T13:09:00Z">
            <w:rPr>
              <w:ins w:id="56" w:author="Kaitie Sniffen" w:date="2016-10-17T13:13:00Z"/>
              <w:rFonts w:ascii="Times New Roman" w:hAnsi="Times New Roman" w:cs="Times New Roman"/>
              <w:color w:val="1F497D" w:themeColor="text2"/>
            </w:rPr>
          </w:rPrChange>
        </w:rPr>
      </w:pPr>
    </w:p>
    <w:p w14:paraId="539558B0" w14:textId="05AFAFFA" w:rsidR="000750A9" w:rsidRPr="00F75708" w:rsidRDefault="008F715D" w:rsidP="0089767D">
      <w:pPr>
        <w:pStyle w:val="NormalWeb"/>
        <w:spacing w:before="0" w:beforeAutospacing="0" w:after="0" w:afterAutospacing="0"/>
        <w:ind w:left="360"/>
        <w:jc w:val="left"/>
        <w:rPr>
          <w:ins w:id="57" w:author="Kaitie Sniffen" w:date="2016-10-17T16:16:00Z"/>
          <w:rFonts w:ascii="Times New Roman" w:hAnsi="Times New Roman" w:cs="Times New Roman"/>
          <w:color w:val="1F497D" w:themeColor="text2"/>
          <w:rPrChange w:id="58" w:author="Kaitie Sniffen" w:date="2016-10-24T13:09:00Z">
            <w:rPr>
              <w:ins w:id="59" w:author="Kaitie Sniffen" w:date="2016-10-17T16:16:00Z"/>
              <w:rFonts w:ascii="Times New Roman" w:hAnsi="Times New Roman" w:cs="Times New Roman"/>
              <w:color w:val="1F497D" w:themeColor="text2"/>
            </w:rPr>
          </w:rPrChange>
        </w:rPr>
      </w:pPr>
      <w:ins w:id="60" w:author="Kaitie Sniffen" w:date="2016-10-16T15:02:00Z">
        <w:r w:rsidRPr="00F75708">
          <w:rPr>
            <w:rFonts w:ascii="Times New Roman" w:hAnsi="Times New Roman" w:cs="Times New Roman"/>
            <w:color w:val="1F497D" w:themeColor="text2"/>
            <w:rPrChange w:id="61" w:author="Kaitie Sniffen" w:date="2016-10-24T13:09:00Z">
              <w:rPr>
                <w:rFonts w:ascii="Times New Roman" w:hAnsi="Times New Roman" w:cs="Times New Roman"/>
                <w:color w:val="1F497D" w:themeColor="text2"/>
              </w:rPr>
            </w:rPrChange>
          </w:rPr>
          <w:t xml:space="preserve">As described </w:t>
        </w:r>
      </w:ins>
      <w:ins w:id="62" w:author="Kaitie Sniffen" w:date="2016-10-16T15:03:00Z">
        <w:r w:rsidRPr="00F75708">
          <w:rPr>
            <w:rFonts w:ascii="Times New Roman" w:hAnsi="Times New Roman" w:cs="Times New Roman"/>
            <w:color w:val="1F497D" w:themeColor="text2"/>
            <w:rPrChange w:id="63" w:author="Kaitie Sniffen" w:date="2016-10-24T13:09:00Z">
              <w:rPr>
                <w:rFonts w:ascii="Times New Roman" w:hAnsi="Times New Roman" w:cs="Times New Roman"/>
                <w:color w:val="1F497D" w:themeColor="text2"/>
              </w:rPr>
            </w:rPrChange>
          </w:rPr>
          <w:t xml:space="preserve">in 1.1, the AT </w:t>
        </w:r>
        <w:proofErr w:type="gramStart"/>
        <w:r w:rsidRPr="00F75708">
          <w:rPr>
            <w:rFonts w:ascii="Times New Roman" w:hAnsi="Times New Roman" w:cs="Times New Roman"/>
            <w:color w:val="1F497D" w:themeColor="text2"/>
            <w:rPrChange w:id="64" w:author="Kaitie Sniffen" w:date="2016-10-24T13:09:00Z">
              <w:rPr>
                <w:rFonts w:ascii="Times New Roman" w:hAnsi="Times New Roman" w:cs="Times New Roman"/>
                <w:color w:val="1F497D" w:themeColor="text2"/>
              </w:rPr>
            </w:rPrChange>
          </w:rPr>
          <w:t>are</w:t>
        </w:r>
        <w:proofErr w:type="gramEnd"/>
        <w:r w:rsidRPr="00F75708">
          <w:rPr>
            <w:rFonts w:ascii="Times New Roman" w:hAnsi="Times New Roman" w:cs="Times New Roman"/>
            <w:color w:val="1F497D" w:themeColor="text2"/>
            <w:rPrChange w:id="65" w:author="Kaitie Sniffen" w:date="2016-10-24T13:09:00Z">
              <w:rPr>
                <w:rFonts w:ascii="Times New Roman" w:hAnsi="Times New Roman" w:cs="Times New Roman"/>
                <w:color w:val="1F497D" w:themeColor="text2"/>
              </w:rPr>
            </w:rPrChange>
          </w:rPr>
          <w:t xml:space="preserve"> small scale vessels, and the RWPs are large scale vessels.  The results from the </w:t>
        </w:r>
      </w:ins>
      <w:ins w:id="66" w:author="Kaitie Sniffen" w:date="2016-10-16T15:04:00Z">
        <w:r w:rsidRPr="00F75708">
          <w:rPr>
            <w:rFonts w:ascii="Times New Roman" w:hAnsi="Times New Roman" w:cs="Times New Roman"/>
            <w:color w:val="1F497D" w:themeColor="text2"/>
            <w:rPrChange w:id="67" w:author="Kaitie Sniffen" w:date="2016-10-24T13:09:00Z">
              <w:rPr>
                <w:rFonts w:ascii="Times New Roman" w:hAnsi="Times New Roman" w:cs="Times New Roman"/>
                <w:color w:val="1F497D" w:themeColor="text2"/>
              </w:rPr>
            </w:rPrChange>
          </w:rPr>
          <w:t xml:space="preserve">small scale </w:t>
        </w:r>
      </w:ins>
      <w:ins w:id="68" w:author="Kaitie Sniffen" w:date="2016-10-16T15:03:00Z">
        <w:r w:rsidRPr="00F75708">
          <w:rPr>
            <w:rFonts w:ascii="Times New Roman" w:hAnsi="Times New Roman" w:cs="Times New Roman"/>
            <w:color w:val="1F497D" w:themeColor="text2"/>
            <w:rPrChange w:id="69" w:author="Kaitie Sniffen" w:date="2016-10-24T13:09:00Z">
              <w:rPr>
                <w:rFonts w:ascii="Times New Roman" w:hAnsi="Times New Roman" w:cs="Times New Roman"/>
                <w:color w:val="1F497D" w:themeColor="text2"/>
              </w:rPr>
            </w:rPrChange>
          </w:rPr>
          <w:t>AT</w:t>
        </w:r>
      </w:ins>
      <w:ins w:id="70" w:author="Kaitie Sniffen" w:date="2016-10-16T15:04:00Z">
        <w:r w:rsidRPr="00F75708">
          <w:rPr>
            <w:rFonts w:ascii="Times New Roman" w:hAnsi="Times New Roman" w:cs="Times New Roman"/>
            <w:color w:val="1F497D" w:themeColor="text2"/>
            <w:rPrChange w:id="71" w:author="Kaitie Sniffen" w:date="2016-10-24T13:09:00Z">
              <w:rPr>
                <w:rFonts w:ascii="Times New Roman" w:hAnsi="Times New Roman" w:cs="Times New Roman"/>
                <w:color w:val="1F497D" w:themeColor="text2"/>
              </w:rPr>
            </w:rPrChange>
          </w:rPr>
          <w:t>s</w:t>
        </w:r>
      </w:ins>
      <w:ins w:id="72" w:author="Kaitie Sniffen" w:date="2016-10-16T15:03:00Z">
        <w:r w:rsidRPr="00F75708">
          <w:rPr>
            <w:rFonts w:ascii="Times New Roman" w:hAnsi="Times New Roman" w:cs="Times New Roman"/>
            <w:color w:val="1F497D" w:themeColor="text2"/>
            <w:rPrChange w:id="73" w:author="Kaitie Sniffen" w:date="2016-10-24T13:09:00Z">
              <w:rPr>
                <w:rFonts w:ascii="Times New Roman" w:hAnsi="Times New Roman" w:cs="Times New Roman"/>
                <w:color w:val="1F497D" w:themeColor="text2"/>
              </w:rPr>
            </w:rPrChange>
          </w:rPr>
          <w:t xml:space="preserve"> and the </w:t>
        </w:r>
      </w:ins>
      <w:ins w:id="74" w:author="Kaitie Sniffen" w:date="2016-10-16T15:04:00Z">
        <w:r w:rsidRPr="00F75708">
          <w:rPr>
            <w:rFonts w:ascii="Times New Roman" w:hAnsi="Times New Roman" w:cs="Times New Roman"/>
            <w:color w:val="1F497D" w:themeColor="text2"/>
            <w:rPrChange w:id="75" w:author="Kaitie Sniffen" w:date="2016-10-24T13:09:00Z">
              <w:rPr>
                <w:rFonts w:ascii="Times New Roman" w:hAnsi="Times New Roman" w:cs="Times New Roman"/>
                <w:color w:val="1F497D" w:themeColor="text2"/>
              </w:rPr>
            </w:rPrChange>
          </w:rPr>
          <w:t xml:space="preserve">large scale </w:t>
        </w:r>
      </w:ins>
      <w:ins w:id="76" w:author="Kaitie Sniffen" w:date="2016-10-16T15:03:00Z">
        <w:r w:rsidRPr="00F75708">
          <w:rPr>
            <w:rFonts w:ascii="Times New Roman" w:hAnsi="Times New Roman" w:cs="Times New Roman"/>
            <w:color w:val="1F497D" w:themeColor="text2"/>
            <w:rPrChange w:id="77" w:author="Kaitie Sniffen" w:date="2016-10-24T13:09:00Z">
              <w:rPr>
                <w:rFonts w:ascii="Times New Roman" w:hAnsi="Times New Roman" w:cs="Times New Roman"/>
                <w:color w:val="1F497D" w:themeColor="text2"/>
              </w:rPr>
            </w:rPrChange>
          </w:rPr>
          <w:t>RWP</w:t>
        </w:r>
      </w:ins>
      <w:ins w:id="78" w:author="Kaitie Sniffen" w:date="2016-10-16T15:04:00Z">
        <w:r w:rsidRPr="00F75708">
          <w:rPr>
            <w:rFonts w:ascii="Times New Roman" w:hAnsi="Times New Roman" w:cs="Times New Roman"/>
            <w:color w:val="1F497D" w:themeColor="text2"/>
            <w:rPrChange w:id="79" w:author="Kaitie Sniffen" w:date="2016-10-24T13:09:00Z">
              <w:rPr>
                <w:rFonts w:ascii="Times New Roman" w:hAnsi="Times New Roman" w:cs="Times New Roman"/>
                <w:color w:val="1F497D" w:themeColor="text2"/>
              </w:rPr>
            </w:rPrChange>
          </w:rPr>
          <w:t>s</w:t>
        </w:r>
      </w:ins>
      <w:ins w:id="80" w:author="Kaitie Sniffen" w:date="2016-10-16T15:03:00Z">
        <w:r w:rsidRPr="00F75708">
          <w:rPr>
            <w:rFonts w:ascii="Times New Roman" w:hAnsi="Times New Roman" w:cs="Times New Roman"/>
            <w:color w:val="1F497D" w:themeColor="text2"/>
            <w:rPrChange w:id="81" w:author="Kaitie Sniffen" w:date="2016-10-24T13:09:00Z">
              <w:rPr>
                <w:rFonts w:ascii="Times New Roman" w:hAnsi="Times New Roman" w:cs="Times New Roman"/>
                <w:color w:val="1F497D" w:themeColor="text2"/>
              </w:rPr>
            </w:rPrChange>
          </w:rPr>
          <w:t xml:space="preserve"> are compared</w:t>
        </w:r>
      </w:ins>
      <w:ins w:id="82" w:author="Kaitie Sniffen" w:date="2016-10-16T15:04:00Z">
        <w:r w:rsidRPr="00F75708">
          <w:rPr>
            <w:rFonts w:ascii="Times New Roman" w:hAnsi="Times New Roman" w:cs="Times New Roman"/>
            <w:color w:val="1F497D" w:themeColor="text2"/>
            <w:rPrChange w:id="83" w:author="Kaitie Sniffen" w:date="2016-10-24T13:09:00Z">
              <w:rPr>
                <w:rFonts w:ascii="Times New Roman" w:hAnsi="Times New Roman" w:cs="Times New Roman"/>
                <w:color w:val="1F497D" w:themeColor="text2"/>
              </w:rPr>
            </w:rPrChange>
          </w:rPr>
          <w:t xml:space="preserve">. </w:t>
        </w:r>
      </w:ins>
      <w:ins w:id="84" w:author="Kaitie Sniffen" w:date="2016-10-17T16:16:00Z">
        <w:r w:rsidR="000750A9" w:rsidRPr="00F75708">
          <w:rPr>
            <w:rFonts w:ascii="Times New Roman" w:hAnsi="Times New Roman" w:cs="Times New Roman"/>
            <w:color w:val="1F497D" w:themeColor="text2"/>
            <w:rPrChange w:id="85" w:author="Kaitie Sniffen" w:date="2016-10-24T13:09:00Z">
              <w:rPr>
                <w:rFonts w:ascii="Times New Roman" w:hAnsi="Times New Roman" w:cs="Times New Roman"/>
                <w:color w:val="1F497D" w:themeColor="text2"/>
              </w:rPr>
            </w:rPrChange>
          </w:rPr>
          <w:t>I also added a line in the results section to help further clarify the difference between system 1 and 2:</w:t>
        </w:r>
      </w:ins>
    </w:p>
    <w:p w14:paraId="57AF9338" w14:textId="4702D71F" w:rsidR="000750A9" w:rsidRPr="00F75708" w:rsidRDefault="000750A9" w:rsidP="0089767D">
      <w:pPr>
        <w:pStyle w:val="NormalWeb"/>
        <w:spacing w:before="0" w:beforeAutospacing="0" w:after="0" w:afterAutospacing="0"/>
        <w:ind w:left="360"/>
        <w:jc w:val="left"/>
        <w:rPr>
          <w:ins w:id="86" w:author="Kaitie Sniffen" w:date="2016-10-15T16:03:00Z"/>
          <w:rFonts w:ascii="Times New Roman" w:hAnsi="Times New Roman" w:cs="Times New Roman"/>
          <w:color w:val="1F497D" w:themeColor="text2"/>
          <w:rPrChange w:id="87" w:author="Kaitie Sniffen" w:date="2016-10-24T13:09:00Z">
            <w:rPr>
              <w:ins w:id="88" w:author="Kaitie Sniffen" w:date="2016-10-15T16:03:00Z"/>
              <w:rFonts w:ascii="Times New Roman" w:hAnsi="Times New Roman" w:cs="Times New Roman"/>
              <w:color w:val="1F497D" w:themeColor="text2"/>
            </w:rPr>
          </w:rPrChange>
        </w:rPr>
      </w:pPr>
      <w:ins w:id="89" w:author="Kaitie Sniffen" w:date="2016-10-17T16:16:00Z">
        <w:r w:rsidRPr="00F75708">
          <w:rPr>
            <w:rFonts w:ascii="Times New Roman" w:hAnsi="Times New Roman" w:cs="Times New Roman"/>
            <w:color w:val="1F497D" w:themeColor="text2"/>
            <w:rPrChange w:id="90" w:author="Kaitie Sniffen" w:date="2016-10-24T13:09:00Z">
              <w:rPr>
                <w:rFonts w:ascii="Times New Roman" w:hAnsi="Times New Roman" w:cs="Times New Roman"/>
                <w:color w:val="1F497D" w:themeColor="text2"/>
              </w:rPr>
            </w:rPrChange>
          </w:rPr>
          <w:t>“</w:t>
        </w:r>
        <w:r w:rsidRPr="00F75708">
          <w:rPr>
            <w:rFonts w:ascii="Times New Roman" w:hAnsi="Times New Roman" w:cs="Times New Roman"/>
            <w:color w:val="1F497D" w:themeColor="text2"/>
            <w:highlight w:val="yellow"/>
            <w:rPrChange w:id="91" w:author="Kaitie Sniffen" w:date="2016-10-24T13:09:00Z">
              <w:rPr>
                <w:rFonts w:ascii="Times New Roman" w:hAnsi="Times New Roman" w:cs="Times New Roman"/>
                <w:color w:val="1F497D" w:themeColor="text2"/>
                <w:highlight w:val="yellow"/>
              </w:rPr>
            </w:rPrChange>
          </w:rPr>
          <w:t>This study uses two paired systems, referred to as System 1 and System 2, to duplicate its findings.</w:t>
        </w:r>
        <w:r w:rsidRPr="00F75708">
          <w:rPr>
            <w:rFonts w:ascii="Times New Roman" w:hAnsi="Times New Roman" w:cs="Times New Roman"/>
            <w:color w:val="1F497D" w:themeColor="text2"/>
            <w:rPrChange w:id="92" w:author="Kaitie Sniffen" w:date="2016-10-24T13:09:00Z">
              <w:rPr>
                <w:rFonts w:ascii="Times New Roman" w:hAnsi="Times New Roman" w:cs="Times New Roman"/>
                <w:color w:val="1F497D" w:themeColor="text2"/>
              </w:rPr>
            </w:rPrChange>
          </w:rPr>
          <w:t>”</w:t>
        </w:r>
      </w:ins>
    </w:p>
    <w:p w14:paraId="4EDA61E3" w14:textId="51EA4001" w:rsidR="00B10AB8" w:rsidRPr="00F75708" w:rsidRDefault="00BD0CD6" w:rsidP="00BD0CD6">
      <w:pPr>
        <w:pStyle w:val="NormalWeb"/>
        <w:spacing w:before="0" w:beforeAutospacing="0" w:after="0" w:afterAutospacing="0"/>
        <w:jc w:val="left"/>
        <w:rPr>
          <w:ins w:id="93" w:author="Kaitie Sniffen" w:date="2016-10-15T13:14:00Z"/>
          <w:rFonts w:ascii="Times New Roman" w:hAnsi="Times New Roman" w:cs="Times New Roman"/>
          <w:color w:val="1F497D" w:themeColor="text2"/>
          <w:highlight w:val="yellow"/>
        </w:rPr>
      </w:pPr>
      <w:ins w:id="94" w:author="Kaitie Sniffen" w:date="2016-10-15T16:02:00Z">
        <w:r>
          <w:rPr>
            <w:rFonts w:ascii="Times New Roman" w:hAnsi="Times New Roman" w:cs="Times New Roman"/>
            <w:color w:val="auto"/>
          </w:rPr>
          <w:t xml:space="preserve"> </w:t>
        </w:r>
      </w:ins>
      <w:r w:rsidR="00D63D92" w:rsidRPr="00BD0CD6">
        <w:rPr>
          <w:rFonts w:cs="Times New Roman"/>
          <w:color w:val="212121"/>
          <w:shd w:val="clear" w:color="auto" w:fill="FFFFFF"/>
        </w:rPr>
        <w:br/>
        <w:t>-3.4 – How are these conditions monitored?</w:t>
      </w:r>
      <w:r w:rsidR="00D63D92" w:rsidRPr="00BD0CD6">
        <w:rPr>
          <w:rFonts w:cs="Times New Roman"/>
          <w:color w:val="212121"/>
          <w:shd w:val="clear" w:color="auto" w:fill="FFFFFF"/>
        </w:rPr>
        <w:br/>
      </w:r>
      <w:ins w:id="95" w:author="Kaitie Sniffen" w:date="2016-10-15T13:14:00Z">
        <w:r w:rsidR="00B10AB8" w:rsidRPr="00F75708">
          <w:rPr>
            <w:rFonts w:ascii="Times New Roman" w:hAnsi="Times New Roman" w:cs="Times New Roman"/>
            <w:color w:val="1F497D" w:themeColor="text2"/>
            <w:highlight w:val="yellow"/>
          </w:rPr>
          <w:t>The following text was changed to:</w:t>
        </w:r>
      </w:ins>
    </w:p>
    <w:p w14:paraId="2AEA23FF" w14:textId="61412C4E" w:rsidR="00B10AB8" w:rsidRPr="00F75708" w:rsidRDefault="00146FF4" w:rsidP="00B10AB8">
      <w:pPr>
        <w:pStyle w:val="NormalWeb"/>
        <w:spacing w:before="0" w:beforeAutospacing="0" w:after="0" w:afterAutospacing="0"/>
        <w:ind w:left="360"/>
        <w:jc w:val="left"/>
        <w:rPr>
          <w:ins w:id="96" w:author="Kaitie Sniffen" w:date="2016-10-15T13:14:00Z"/>
          <w:rFonts w:ascii="Times New Roman" w:hAnsi="Times New Roman" w:cs="Times New Roman"/>
          <w:color w:val="1F497D" w:themeColor="text2"/>
          <w:highlight w:val="yellow"/>
          <w:rPrChange w:id="97" w:author="Kaitie Sniffen" w:date="2016-10-24T13:09:00Z">
            <w:rPr>
              <w:ins w:id="98" w:author="Kaitie Sniffen" w:date="2016-10-15T13:14:00Z"/>
              <w:rFonts w:ascii="Times New Roman" w:hAnsi="Times New Roman" w:cs="Times New Roman"/>
              <w:color w:val="1F497D" w:themeColor="text2"/>
              <w:highlight w:val="yellow"/>
            </w:rPr>
          </w:rPrChange>
        </w:rPr>
      </w:pPr>
      <w:ins w:id="99" w:author="Kaitie Sniffen" w:date="2016-10-15T13:19:00Z">
        <w:r w:rsidRPr="00F75708">
          <w:rPr>
            <w:rFonts w:ascii="Times New Roman" w:hAnsi="Times New Roman" w:cs="Times New Roman"/>
            <w:color w:val="1F497D" w:themeColor="text2"/>
            <w:highlight w:val="yellow"/>
            <w:rPrChange w:id="100" w:author="Kaitie Sniffen" w:date="2016-10-24T13:09:00Z">
              <w:rPr>
                <w:rFonts w:ascii="Times New Roman" w:hAnsi="Times New Roman" w:cs="Times New Roman"/>
                <w:color w:val="1F497D" w:themeColor="text2"/>
                <w:highlight w:val="yellow"/>
              </w:rPr>
            </w:rPrChange>
          </w:rPr>
          <w:t>3.4 Monitor</w:t>
        </w:r>
      </w:ins>
      <w:ins w:id="101" w:author="Kaitie Sniffen" w:date="2016-10-15T13:14:00Z">
        <w:r w:rsidR="00B10AB8" w:rsidRPr="00F75708">
          <w:rPr>
            <w:rFonts w:ascii="Times New Roman" w:hAnsi="Times New Roman" w:cs="Times New Roman"/>
            <w:color w:val="1F497D" w:themeColor="text2"/>
            <w:highlight w:val="yellow"/>
            <w:rPrChange w:id="102" w:author="Kaitie Sniffen" w:date="2016-10-24T13:09:00Z">
              <w:rPr>
                <w:rFonts w:ascii="Times New Roman" w:hAnsi="Times New Roman" w:cs="Times New Roman"/>
                <w:color w:val="1F497D" w:themeColor="text2"/>
                <w:highlight w:val="yellow"/>
              </w:rPr>
            </w:rPrChange>
          </w:rPr>
          <w:t xml:space="preserve"> environmental conditions (air temperature, solar radiation, wind speed) using a </w:t>
        </w:r>
      </w:ins>
      <w:ins w:id="103" w:author="Kaitie Sniffen" w:date="2016-10-16T15:04:00Z">
        <w:r w:rsidR="008F715D" w:rsidRPr="00F75708">
          <w:rPr>
            <w:rFonts w:ascii="Times New Roman" w:hAnsi="Times New Roman" w:cs="Times New Roman"/>
            <w:color w:val="1F497D" w:themeColor="text2"/>
            <w:highlight w:val="yellow"/>
            <w:rPrChange w:id="104" w:author="Kaitie Sniffen" w:date="2016-10-24T13:09:00Z">
              <w:rPr>
                <w:rFonts w:ascii="Times New Roman" w:hAnsi="Times New Roman" w:cs="Times New Roman"/>
                <w:color w:val="1F497D" w:themeColor="text2"/>
                <w:highlight w:val="yellow"/>
              </w:rPr>
            </w:rPrChange>
          </w:rPr>
          <w:t xml:space="preserve">commercial </w:t>
        </w:r>
      </w:ins>
      <w:ins w:id="105" w:author="Kaitie Sniffen" w:date="2016-10-15T13:14:00Z">
        <w:r w:rsidR="00B10AB8" w:rsidRPr="00F75708">
          <w:rPr>
            <w:rFonts w:ascii="Times New Roman" w:hAnsi="Times New Roman" w:cs="Times New Roman"/>
            <w:color w:val="1F497D" w:themeColor="text2"/>
            <w:highlight w:val="yellow"/>
            <w:rPrChange w:id="106" w:author="Kaitie Sniffen" w:date="2016-10-24T13:09:00Z">
              <w:rPr>
                <w:rFonts w:ascii="Times New Roman" w:hAnsi="Times New Roman" w:cs="Times New Roman"/>
                <w:color w:val="1F497D" w:themeColor="text2"/>
                <w:highlight w:val="yellow"/>
              </w:rPr>
            </w:rPrChange>
          </w:rPr>
          <w:t>weather station as well as tank/pond conditions (water temperature, pH, dissolved oxygen) using commercial probes and data logger.</w:t>
        </w:r>
      </w:ins>
    </w:p>
    <w:p w14:paraId="6F9C4788" w14:textId="602DEC03" w:rsidR="000750A9" w:rsidRPr="00F75708" w:rsidRDefault="00D63D92" w:rsidP="00D63D92">
      <w:pPr>
        <w:rPr>
          <w:ins w:id="107" w:author="Kaitie Sniffen" w:date="2016-10-17T16:18:00Z"/>
          <w:rFonts w:ascii="Calibri" w:eastAsia="Times New Roman" w:hAnsi="Calibri" w:cs="Times New Roman"/>
          <w:color w:val="1F497D" w:themeColor="text2"/>
        </w:rPr>
      </w:pPr>
      <w:r w:rsidRPr="00F65039">
        <w:rPr>
          <w:rFonts w:ascii="Calibri" w:eastAsia="Times New Roman" w:hAnsi="Calibri" w:cs="Times New Roman"/>
          <w:color w:val="1F497D" w:themeColor="text2"/>
          <w:shd w:val="clear" w:color="auto" w:fill="FFFFFF"/>
        </w:rPr>
        <w:lastRenderedPageBreak/>
        <w:br/>
      </w:r>
      <w:r w:rsidRPr="000750A9">
        <w:rPr>
          <w:rFonts w:ascii="Calibri" w:eastAsia="Times New Roman" w:hAnsi="Calibri" w:cs="Times New Roman"/>
          <w:color w:val="212121"/>
          <w:shd w:val="clear" w:color="auto" w:fill="FFFFFF"/>
        </w:rPr>
        <w:t>6. Results: The data in Figure 2 and Figure 3 should be discussed in the Results section, not the</w:t>
      </w:r>
      <w:r w:rsidRPr="000750A9">
        <w:rPr>
          <w:rFonts w:ascii="Calibri" w:eastAsia="Times New Roman" w:hAnsi="Calibri" w:cs="Times New Roman"/>
          <w:color w:val="212121"/>
          <w:shd w:val="clear" w:color="auto" w:fill="FFFFFF"/>
        </w:rPr>
        <w:br/>
      </w:r>
      <w:r w:rsidRPr="000750A9">
        <w:rPr>
          <w:rFonts w:ascii="Calibri" w:eastAsia="Times New Roman" w:hAnsi="Calibri" w:cs="Times New Roman"/>
          <w:color w:val="212121"/>
          <w:shd w:val="clear" w:color="auto" w:fill="FFFFFF"/>
        </w:rPr>
        <w:br/>
        <w:t>7. Discussion. Please move the figures to this section, and describe what they show in the Results section.</w:t>
      </w:r>
      <w:r w:rsidRPr="00D63D92">
        <w:rPr>
          <w:rFonts w:ascii="Calibri" w:eastAsia="Times New Roman" w:hAnsi="Calibri" w:cs="Times New Roman"/>
          <w:color w:val="212121"/>
        </w:rPr>
        <w:br/>
      </w:r>
      <w:ins w:id="108" w:author="Kaitie Sniffen" w:date="2016-10-17T16:19:00Z">
        <w:r w:rsidR="000750A9">
          <w:rPr>
            <w:rFonts w:ascii="Calibri" w:eastAsia="Times New Roman" w:hAnsi="Calibri" w:cs="Times New Roman"/>
            <w:color w:val="212121"/>
          </w:rPr>
          <w:tab/>
        </w:r>
      </w:ins>
      <w:ins w:id="109" w:author="Kaitie Sniffen" w:date="2016-10-17T16:18:00Z">
        <w:r w:rsidR="000750A9" w:rsidRPr="00F75708">
          <w:rPr>
            <w:rFonts w:ascii="Calibri" w:eastAsia="Times New Roman" w:hAnsi="Calibri" w:cs="Times New Roman"/>
            <w:color w:val="1F497D" w:themeColor="text2"/>
          </w:rPr>
          <w:t xml:space="preserve">Figure 2 and 3 were moved to the results section. </w:t>
        </w:r>
      </w:ins>
    </w:p>
    <w:p w14:paraId="6686E5E2" w14:textId="77777777" w:rsidR="000750A9" w:rsidRPr="00F75708" w:rsidRDefault="000750A9" w:rsidP="00D63D92">
      <w:pPr>
        <w:rPr>
          <w:ins w:id="110" w:author="Kaitie Sniffen" w:date="2016-10-17T16:18:00Z"/>
          <w:rFonts w:ascii="Calibri" w:eastAsia="Times New Roman" w:hAnsi="Calibri" w:cs="Times New Roman"/>
          <w:color w:val="1F497D" w:themeColor="text2"/>
        </w:rPr>
      </w:pPr>
    </w:p>
    <w:p w14:paraId="666EABFA" w14:textId="5971318D" w:rsidR="00BD0CD6" w:rsidRPr="00F75708" w:rsidRDefault="00D63D92" w:rsidP="00D63D92">
      <w:pPr>
        <w:rPr>
          <w:ins w:id="111" w:author="Kaitie Sniffen" w:date="2016-10-15T16:07:00Z"/>
          <w:rFonts w:ascii="Calibri" w:eastAsia="Times New Roman" w:hAnsi="Calibri" w:cs="Times New Roman"/>
          <w:color w:val="1F497D" w:themeColor="text2"/>
          <w:shd w:val="clear" w:color="auto" w:fill="FFFFFF"/>
          <w:rPrChange w:id="112" w:author="Kaitie Sniffen" w:date="2016-10-24T13:10:00Z">
            <w:rPr>
              <w:ins w:id="113" w:author="Kaitie Sniffen" w:date="2016-10-15T16:07:00Z"/>
              <w:rFonts w:ascii="Calibri" w:eastAsia="Times New Roman" w:hAnsi="Calibri" w:cs="Times New Roman"/>
              <w:color w:val="1F497D" w:themeColor="text2"/>
              <w:shd w:val="clear" w:color="auto" w:fill="FFFFFF"/>
            </w:rPr>
          </w:rPrChange>
        </w:rPr>
      </w:pPr>
      <w:r w:rsidRPr="00D63D92">
        <w:rPr>
          <w:rFonts w:ascii="Calibri" w:eastAsia="Times New Roman" w:hAnsi="Calibri" w:cs="Times New Roman"/>
          <w:color w:val="212121"/>
        </w:rPr>
        <w:br/>
      </w:r>
      <w:r w:rsidRPr="00D63D92">
        <w:rPr>
          <w:rFonts w:ascii="Calibri" w:eastAsia="Times New Roman" w:hAnsi="Calibri" w:cs="Times New Roman"/>
          <w:b/>
          <w:bCs/>
          <w:color w:val="212121"/>
          <w:shd w:val="clear" w:color="auto" w:fill="FFFFFF"/>
        </w:rPr>
        <w:t>Reviewers' comments:</w:t>
      </w:r>
      <w:r w:rsidRPr="00D63D92">
        <w:rPr>
          <w:rFonts w:ascii="Calibri" w:eastAsia="Times New Roman" w:hAnsi="Calibri" w:cs="Times New Roman"/>
          <w:color w:val="212121"/>
        </w:rPr>
        <w:br/>
      </w:r>
      <w:r w:rsidRPr="00D63D92">
        <w:rPr>
          <w:rFonts w:ascii="Calibri" w:eastAsia="Times New Roman" w:hAnsi="Calibri" w:cs="Times New Roman"/>
          <w:color w:val="212121"/>
        </w:rPr>
        <w:br/>
      </w:r>
      <w:r w:rsidRPr="00D63D92">
        <w:rPr>
          <w:rFonts w:ascii="Calibri" w:eastAsia="Times New Roman" w:hAnsi="Calibri" w:cs="Times New Roman"/>
          <w:color w:val="212121"/>
          <w:shd w:val="clear" w:color="auto" w:fill="FFFFFF"/>
        </w:rPr>
        <w:t xml:space="preserve">Editor’s Note:  We do not require in depth or novel results for publication in </w:t>
      </w:r>
      <w:proofErr w:type="spellStart"/>
      <w:r w:rsidRPr="00D63D92">
        <w:rPr>
          <w:rFonts w:ascii="Calibri" w:eastAsia="Times New Roman" w:hAnsi="Calibri" w:cs="Times New Roman"/>
          <w:color w:val="212121"/>
          <w:shd w:val="clear" w:color="auto" w:fill="FFFFFF"/>
        </w:rPr>
        <w:t>JoVE</w:t>
      </w:r>
      <w:proofErr w:type="spellEnd"/>
      <w:r w:rsidRPr="00D63D92">
        <w:rPr>
          <w:rFonts w:ascii="Calibri" w:eastAsia="Times New Roman" w:hAnsi="Calibri" w:cs="Times New Roman"/>
          <w:color w:val="212121"/>
          <w:shd w:val="clear" w:color="auto" w:fill="FFFFFF"/>
        </w:rPr>
        <w:t>, only representative results that demonstrate the efficacy of the protocol. However, please ensure that all claims made throughout the manuscript are supported by either results or references to published works.</w:t>
      </w:r>
      <w:r w:rsidRPr="00D63D92">
        <w:rPr>
          <w:rFonts w:ascii="Calibri" w:eastAsia="Times New Roman" w:hAnsi="Calibri" w:cs="Times New Roman"/>
          <w:color w:val="212121"/>
        </w:rPr>
        <w:br/>
      </w:r>
      <w:r w:rsidRPr="00D63D92">
        <w:rPr>
          <w:rFonts w:ascii="Calibri" w:eastAsia="Times New Roman" w:hAnsi="Calibri" w:cs="Times New Roman"/>
          <w:color w:val="212121"/>
        </w:rPr>
        <w:br/>
      </w:r>
      <w:r w:rsidRPr="00D63D92">
        <w:rPr>
          <w:rFonts w:ascii="Calibri" w:eastAsia="Times New Roman" w:hAnsi="Calibri" w:cs="Times New Roman"/>
          <w:b/>
          <w:bCs/>
          <w:color w:val="212121"/>
          <w:shd w:val="clear" w:color="auto" w:fill="FFFFFF"/>
        </w:rPr>
        <w:t>Reviewer #1:</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Manuscript Summary:</w:t>
      </w:r>
      <w:r w:rsidRPr="00D63D92">
        <w:rPr>
          <w:rFonts w:ascii="Calibri" w:eastAsia="Times New Roman" w:hAnsi="Calibri" w:cs="Times New Roman"/>
          <w:color w:val="212121"/>
          <w:shd w:val="clear" w:color="auto" w:fill="FFFFFF"/>
        </w:rPr>
        <w:br/>
        <w:t>N/A</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Major Concerns:</w:t>
      </w:r>
      <w:r w:rsidRPr="00D63D92">
        <w:rPr>
          <w:rFonts w:ascii="Calibri" w:eastAsia="Times New Roman" w:hAnsi="Calibri" w:cs="Times New Roman"/>
          <w:color w:val="212121"/>
          <w:shd w:val="clear" w:color="auto" w:fill="FFFFFF"/>
        </w:rPr>
        <w:br/>
        <w:t>Since this article objective is to compare performance and condition of small and large scale reactor for algal remediation of leachate, the retention time used in this study is too short and experiment set up does not represent the real situation. For wastewater treatment especially high concentration like leachate, longer experiment cycle time or longer continuous experiment time should be tested to see how variation of condition will happen after long period of treatment time then analyze the variation and propose some design equation or factor for better translation of mall to larger scale. So the protocol presented in this article is not really useful for designing full scale or commercial scale from experimental scale.</w:t>
      </w:r>
      <w:r w:rsidRPr="00D63D92">
        <w:rPr>
          <w:rFonts w:ascii="Calibri" w:eastAsia="Times New Roman" w:hAnsi="Calibri" w:cs="Times New Roman"/>
          <w:color w:val="212121"/>
          <w:shd w:val="clear" w:color="auto" w:fill="FFFFFF"/>
        </w:rPr>
        <w:br/>
      </w:r>
      <w:ins w:id="114" w:author="Kaitie Sniffen" w:date="2016-10-15T16:05:00Z">
        <w:r w:rsidR="00BD0CD6">
          <w:rPr>
            <w:rFonts w:ascii="Calibri" w:eastAsia="Times New Roman" w:hAnsi="Calibri" w:cs="Times New Roman"/>
            <w:color w:val="212121"/>
            <w:shd w:val="clear" w:color="auto" w:fill="FFFFFF"/>
          </w:rPr>
          <w:tab/>
        </w:r>
        <w:r w:rsidR="00BD0CD6" w:rsidRPr="00F75708">
          <w:rPr>
            <w:rFonts w:ascii="Calibri" w:eastAsia="Times New Roman" w:hAnsi="Calibri" w:cs="Times New Roman"/>
            <w:color w:val="1F497D" w:themeColor="text2"/>
            <w:shd w:val="clear" w:color="auto" w:fill="FFFFFF"/>
          </w:rPr>
          <w:t xml:space="preserve">We do not disagree that 8 weeks is too short </w:t>
        </w:r>
      </w:ins>
      <w:ins w:id="115" w:author="Kaitie Sniffen" w:date="2016-10-15T16:08:00Z">
        <w:r w:rsidR="00311648" w:rsidRPr="00F75708">
          <w:rPr>
            <w:rFonts w:ascii="Calibri" w:eastAsia="Times New Roman" w:hAnsi="Calibri" w:cs="Times New Roman"/>
            <w:color w:val="1F497D" w:themeColor="text2"/>
            <w:shd w:val="clear" w:color="auto" w:fill="FFFFFF"/>
          </w:rPr>
          <w:t>for a full</w:t>
        </w:r>
      </w:ins>
      <w:ins w:id="116" w:author="Kaitie Sniffen" w:date="2016-10-15T16:05:00Z">
        <w:r w:rsidR="00BD0CD6" w:rsidRPr="00F75708">
          <w:rPr>
            <w:rFonts w:ascii="Calibri" w:eastAsia="Times New Roman" w:hAnsi="Calibri" w:cs="Times New Roman"/>
            <w:color w:val="1F497D" w:themeColor="text2"/>
            <w:shd w:val="clear" w:color="auto" w:fill="FFFFFF"/>
          </w:rPr>
          <w:t xml:space="preserve"> study. The 8 weeks of data are presented as </w:t>
        </w:r>
      </w:ins>
      <w:ins w:id="117" w:author="Kaitie Sniffen" w:date="2016-10-15T16:06:00Z">
        <w:r w:rsidR="00BD0CD6" w:rsidRPr="00F75708">
          <w:rPr>
            <w:rFonts w:ascii="Calibri" w:eastAsia="Times New Roman" w:hAnsi="Calibri" w:cs="Times New Roman"/>
            <w:color w:val="1F497D" w:themeColor="text2"/>
            <w:shd w:val="clear" w:color="auto" w:fill="FFFFFF"/>
            <w:rPrChange w:id="118" w:author="Kaitie Sniffen" w:date="2016-10-24T13:10:00Z">
              <w:rPr>
                <w:rFonts w:ascii="Calibri" w:eastAsia="Times New Roman" w:hAnsi="Calibri" w:cs="Times New Roman"/>
                <w:color w:val="1F497D" w:themeColor="text2"/>
                <w:shd w:val="clear" w:color="auto" w:fill="FFFFFF"/>
              </w:rPr>
            </w:rPrChange>
          </w:rPr>
          <w:t xml:space="preserve">“representative results” as described in the Editors notes and </w:t>
        </w:r>
        <w:proofErr w:type="spellStart"/>
        <w:r w:rsidR="00BD0CD6" w:rsidRPr="00F75708">
          <w:rPr>
            <w:rFonts w:ascii="Calibri" w:eastAsia="Times New Roman" w:hAnsi="Calibri" w:cs="Times New Roman"/>
            <w:color w:val="1F497D" w:themeColor="text2"/>
            <w:shd w:val="clear" w:color="auto" w:fill="FFFFFF"/>
            <w:rPrChange w:id="119" w:author="Kaitie Sniffen" w:date="2016-10-24T13:10:00Z">
              <w:rPr>
                <w:rFonts w:ascii="Calibri" w:eastAsia="Times New Roman" w:hAnsi="Calibri" w:cs="Times New Roman"/>
                <w:color w:val="1F497D" w:themeColor="text2"/>
                <w:shd w:val="clear" w:color="auto" w:fill="FFFFFF"/>
              </w:rPr>
            </w:rPrChange>
          </w:rPr>
          <w:t>JoVE’s</w:t>
        </w:r>
        <w:proofErr w:type="spellEnd"/>
        <w:r w:rsidR="00BD0CD6" w:rsidRPr="00F75708">
          <w:rPr>
            <w:rFonts w:ascii="Calibri" w:eastAsia="Times New Roman" w:hAnsi="Calibri" w:cs="Times New Roman"/>
            <w:color w:val="1F497D" w:themeColor="text2"/>
            <w:shd w:val="clear" w:color="auto" w:fill="FFFFFF"/>
            <w:rPrChange w:id="120" w:author="Kaitie Sniffen" w:date="2016-10-24T13:10:00Z">
              <w:rPr>
                <w:rFonts w:ascii="Calibri" w:eastAsia="Times New Roman" w:hAnsi="Calibri" w:cs="Times New Roman"/>
                <w:color w:val="1F497D" w:themeColor="text2"/>
                <w:shd w:val="clear" w:color="auto" w:fill="FFFFFF"/>
              </w:rPr>
            </w:rPrChange>
          </w:rPr>
          <w:t xml:space="preserve"> scope.  </w:t>
        </w:r>
      </w:ins>
      <w:ins w:id="121" w:author="Kaitie Sniffen" w:date="2016-10-15T16:08:00Z">
        <w:r w:rsidR="00BD0CD6" w:rsidRPr="00F75708">
          <w:rPr>
            <w:rFonts w:ascii="Calibri" w:eastAsia="Times New Roman" w:hAnsi="Calibri" w:cs="Times New Roman"/>
            <w:color w:val="1F497D" w:themeColor="text2"/>
            <w:shd w:val="clear" w:color="auto" w:fill="FFFFFF"/>
            <w:rPrChange w:id="122" w:author="Kaitie Sniffen" w:date="2016-10-24T13:10:00Z">
              <w:rPr>
                <w:rFonts w:ascii="Calibri" w:eastAsia="Times New Roman" w:hAnsi="Calibri" w:cs="Times New Roman"/>
                <w:color w:val="1F497D" w:themeColor="text2"/>
                <w:shd w:val="clear" w:color="auto" w:fill="FFFFFF"/>
              </w:rPr>
            </w:rPrChange>
          </w:rPr>
          <w:t>The last</w:t>
        </w:r>
      </w:ins>
      <w:ins w:id="123" w:author="Kaitie Sniffen" w:date="2016-10-15T16:07:00Z">
        <w:r w:rsidR="00BD0CD6" w:rsidRPr="00F75708">
          <w:rPr>
            <w:rFonts w:ascii="Calibri" w:eastAsia="Times New Roman" w:hAnsi="Calibri" w:cs="Times New Roman"/>
            <w:color w:val="1F497D" w:themeColor="text2"/>
            <w:shd w:val="clear" w:color="auto" w:fill="FFFFFF"/>
            <w:rPrChange w:id="124" w:author="Kaitie Sniffen" w:date="2016-10-24T13:10:00Z">
              <w:rPr>
                <w:rFonts w:ascii="Calibri" w:eastAsia="Times New Roman" w:hAnsi="Calibri" w:cs="Times New Roman"/>
                <w:color w:val="1F497D" w:themeColor="text2"/>
                <w:shd w:val="clear" w:color="auto" w:fill="FFFFFF"/>
              </w:rPr>
            </w:rPrChange>
          </w:rPr>
          <w:t xml:space="preserve"> sentence of the </w:t>
        </w:r>
      </w:ins>
      <w:ins w:id="125" w:author="Kaitie Sniffen" w:date="2016-10-15T16:06:00Z">
        <w:r w:rsidR="00BD0CD6" w:rsidRPr="00F75708">
          <w:rPr>
            <w:rFonts w:ascii="Calibri" w:eastAsia="Times New Roman" w:hAnsi="Calibri" w:cs="Times New Roman"/>
            <w:color w:val="1F497D" w:themeColor="text2"/>
            <w:shd w:val="clear" w:color="auto" w:fill="FFFFFF"/>
            <w:rPrChange w:id="126" w:author="Kaitie Sniffen" w:date="2016-10-24T13:10:00Z">
              <w:rPr>
                <w:rFonts w:ascii="Calibri" w:eastAsia="Times New Roman" w:hAnsi="Calibri" w:cs="Times New Roman"/>
                <w:color w:val="1F497D" w:themeColor="text2"/>
                <w:shd w:val="clear" w:color="auto" w:fill="FFFFFF"/>
              </w:rPr>
            </w:rPrChange>
          </w:rPr>
          <w:t xml:space="preserve">first paragraph of the discussion </w:t>
        </w:r>
      </w:ins>
      <w:ins w:id="127" w:author="Kaitie Sniffen" w:date="2016-10-15T16:07:00Z">
        <w:r w:rsidR="00BD0CD6" w:rsidRPr="00F75708">
          <w:rPr>
            <w:rFonts w:ascii="Calibri" w:eastAsia="Times New Roman" w:hAnsi="Calibri" w:cs="Times New Roman"/>
            <w:color w:val="1F497D" w:themeColor="text2"/>
            <w:shd w:val="clear" w:color="auto" w:fill="FFFFFF"/>
            <w:rPrChange w:id="128" w:author="Kaitie Sniffen" w:date="2016-10-24T13:10:00Z">
              <w:rPr>
                <w:rFonts w:ascii="Calibri" w:eastAsia="Times New Roman" w:hAnsi="Calibri" w:cs="Times New Roman"/>
                <w:color w:val="1F497D" w:themeColor="text2"/>
                <w:shd w:val="clear" w:color="auto" w:fill="FFFFFF"/>
              </w:rPr>
            </w:rPrChange>
          </w:rPr>
          <w:t>acknowledges</w:t>
        </w:r>
      </w:ins>
      <w:ins w:id="129" w:author="Kaitie Sniffen" w:date="2016-10-15T16:06:00Z">
        <w:r w:rsidR="00BD0CD6" w:rsidRPr="00F75708">
          <w:rPr>
            <w:rFonts w:ascii="Calibri" w:eastAsia="Times New Roman" w:hAnsi="Calibri" w:cs="Times New Roman"/>
            <w:color w:val="1F497D" w:themeColor="text2"/>
            <w:shd w:val="clear" w:color="auto" w:fill="FFFFFF"/>
            <w:rPrChange w:id="130" w:author="Kaitie Sniffen" w:date="2016-10-24T13:10:00Z">
              <w:rPr>
                <w:rFonts w:ascii="Calibri" w:eastAsia="Times New Roman" w:hAnsi="Calibri" w:cs="Times New Roman"/>
                <w:color w:val="1F497D" w:themeColor="text2"/>
                <w:shd w:val="clear" w:color="auto" w:fill="FFFFFF"/>
              </w:rPr>
            </w:rPrChange>
          </w:rPr>
          <w:t xml:space="preserve"> </w:t>
        </w:r>
      </w:ins>
      <w:ins w:id="131" w:author="Kaitie Sniffen" w:date="2016-10-15T16:07:00Z">
        <w:r w:rsidR="00BD0CD6" w:rsidRPr="00F75708">
          <w:rPr>
            <w:rFonts w:ascii="Calibri" w:eastAsia="Times New Roman" w:hAnsi="Calibri" w:cs="Times New Roman"/>
            <w:color w:val="1F497D" w:themeColor="text2"/>
            <w:shd w:val="clear" w:color="auto" w:fill="FFFFFF"/>
            <w:rPrChange w:id="132" w:author="Kaitie Sniffen" w:date="2016-10-24T13:10:00Z">
              <w:rPr>
                <w:rFonts w:ascii="Calibri" w:eastAsia="Times New Roman" w:hAnsi="Calibri" w:cs="Times New Roman"/>
                <w:color w:val="1F497D" w:themeColor="text2"/>
                <w:shd w:val="clear" w:color="auto" w:fill="FFFFFF"/>
              </w:rPr>
            </w:rPrChange>
          </w:rPr>
          <w:t>exactly this:</w:t>
        </w:r>
      </w:ins>
    </w:p>
    <w:p w14:paraId="7F69F7E0" w14:textId="4AAB8346" w:rsidR="00311648" w:rsidRPr="00F75708" w:rsidRDefault="00BD0CD6" w:rsidP="00D63D92">
      <w:pPr>
        <w:rPr>
          <w:ins w:id="133" w:author="Kaitie Sniffen" w:date="2016-10-15T16:05:00Z"/>
          <w:rFonts w:ascii="Times New Roman" w:hAnsi="Times New Roman" w:cs="Times New Roman"/>
          <w:color w:val="1F497D" w:themeColor="text2"/>
          <w:rPrChange w:id="134" w:author="Kaitie Sniffen" w:date="2016-10-24T13:10:00Z">
            <w:rPr>
              <w:ins w:id="135" w:author="Kaitie Sniffen" w:date="2016-10-15T16:05:00Z"/>
              <w:rFonts w:ascii="Times New Roman" w:hAnsi="Times New Roman" w:cs="Times New Roman"/>
              <w:color w:val="1F497D" w:themeColor="text2"/>
            </w:rPr>
          </w:rPrChange>
        </w:rPr>
      </w:pPr>
      <w:ins w:id="136" w:author="Kaitie Sniffen" w:date="2016-10-15T16:07:00Z">
        <w:r w:rsidRPr="00F75708">
          <w:rPr>
            <w:rFonts w:ascii="Calibri" w:eastAsia="Times New Roman" w:hAnsi="Calibri" w:cs="Times New Roman"/>
            <w:color w:val="1F497D" w:themeColor="text2"/>
            <w:shd w:val="clear" w:color="auto" w:fill="FFFFFF"/>
            <w:rPrChange w:id="137" w:author="Kaitie Sniffen" w:date="2016-10-24T13:10:00Z">
              <w:rPr>
                <w:rFonts w:ascii="Calibri" w:eastAsia="Times New Roman" w:hAnsi="Calibri" w:cs="Times New Roman"/>
                <w:color w:val="1F497D" w:themeColor="text2"/>
                <w:shd w:val="clear" w:color="auto" w:fill="FFFFFF"/>
              </w:rPr>
            </w:rPrChange>
          </w:rPr>
          <w:tab/>
          <w:t>“</w:t>
        </w:r>
        <w:r w:rsidRPr="00F75708">
          <w:rPr>
            <w:rFonts w:ascii="Times New Roman" w:hAnsi="Times New Roman" w:cs="Times New Roman"/>
            <w:color w:val="1F497D" w:themeColor="text2"/>
            <w:rPrChange w:id="138" w:author="Kaitie Sniffen" w:date="2016-10-24T13:10:00Z">
              <w:rPr>
                <w:rFonts w:ascii="Times New Roman" w:hAnsi="Times New Roman" w:cs="Times New Roman"/>
                <w:color w:val="1F497D" w:themeColor="text2"/>
              </w:rPr>
            </w:rPrChange>
          </w:rPr>
          <w:t>Representative results account for the first 8 weeks of system operation, however a full study could extend for much longer periods to account for seasonal variability in environmental conditions.”</w:t>
        </w:r>
      </w:ins>
      <w:ins w:id="139" w:author="Kaitie Sniffen" w:date="2016-10-15T16:09:00Z">
        <w:r w:rsidR="00311648" w:rsidRPr="00F75708">
          <w:rPr>
            <w:rFonts w:ascii="Times New Roman" w:hAnsi="Times New Roman" w:cs="Times New Roman"/>
            <w:color w:val="1F497D" w:themeColor="text2"/>
            <w:rPrChange w:id="140" w:author="Kaitie Sniffen" w:date="2016-10-24T13:10:00Z">
              <w:rPr>
                <w:rFonts w:ascii="Times New Roman" w:hAnsi="Times New Roman" w:cs="Times New Roman"/>
                <w:color w:val="1F497D" w:themeColor="text2"/>
              </w:rPr>
            </w:rPrChange>
          </w:rPr>
          <w:t xml:space="preserve"> </w:t>
        </w:r>
        <w:r w:rsidR="00A77E3E" w:rsidRPr="00F75708">
          <w:rPr>
            <w:rFonts w:ascii="Times New Roman" w:hAnsi="Times New Roman" w:cs="Times New Roman"/>
            <w:color w:val="1F497D" w:themeColor="text2"/>
            <w:rPrChange w:id="141" w:author="Kaitie Sniffen" w:date="2016-10-24T13:10:00Z">
              <w:rPr>
                <w:rFonts w:ascii="Times New Roman" w:hAnsi="Times New Roman" w:cs="Times New Roman"/>
                <w:color w:val="1F497D" w:themeColor="text2"/>
              </w:rPr>
            </w:rPrChange>
          </w:rPr>
          <w:t xml:space="preserve"> </w:t>
        </w:r>
      </w:ins>
    </w:p>
    <w:p w14:paraId="4A3B9298" w14:textId="77777777" w:rsidR="003D0501" w:rsidRPr="00F75708" w:rsidRDefault="003D0501" w:rsidP="00D63D92">
      <w:pPr>
        <w:rPr>
          <w:ins w:id="142" w:author="Kaitie Sniffen" w:date="2016-10-15T16:22:00Z"/>
          <w:rFonts w:ascii="Calibri" w:eastAsia="Times New Roman" w:hAnsi="Calibri" w:cs="Times New Roman"/>
          <w:color w:val="1F497D" w:themeColor="text2"/>
          <w:shd w:val="clear" w:color="auto" w:fill="FFFFFF"/>
          <w:rPrChange w:id="143" w:author="Kaitie Sniffen" w:date="2016-10-24T13:10:00Z">
            <w:rPr>
              <w:ins w:id="144" w:author="Kaitie Sniffen" w:date="2016-10-15T16:22:00Z"/>
              <w:rFonts w:ascii="Calibri" w:eastAsia="Times New Roman" w:hAnsi="Calibri" w:cs="Times New Roman"/>
              <w:color w:val="1F497D" w:themeColor="text2"/>
              <w:shd w:val="clear" w:color="auto" w:fill="FFFFFF"/>
            </w:rPr>
          </w:rPrChange>
        </w:rPr>
      </w:pPr>
      <w:ins w:id="145" w:author="Kaitie Sniffen" w:date="2016-10-15T16:22:00Z">
        <w:r w:rsidRPr="00F75708">
          <w:rPr>
            <w:rFonts w:ascii="Calibri" w:eastAsia="Times New Roman" w:hAnsi="Calibri" w:cs="Times New Roman"/>
            <w:color w:val="1F497D" w:themeColor="text2"/>
            <w:shd w:val="clear" w:color="auto" w:fill="FFFFFF"/>
            <w:rPrChange w:id="146" w:author="Kaitie Sniffen" w:date="2016-10-24T13:10:00Z">
              <w:rPr>
                <w:rFonts w:ascii="Calibri" w:eastAsia="Times New Roman" w:hAnsi="Calibri" w:cs="Times New Roman"/>
                <w:color w:val="1F497D" w:themeColor="text2"/>
                <w:shd w:val="clear" w:color="auto" w:fill="FFFFFF"/>
              </w:rPr>
            </w:rPrChange>
          </w:rPr>
          <w:t>A longer retention time is also suggested in the second paragraph of the Variable reactor parameters section:</w:t>
        </w:r>
      </w:ins>
    </w:p>
    <w:p w14:paraId="61895671" w14:textId="77777777" w:rsidR="003D0501" w:rsidRPr="00F75708" w:rsidRDefault="003D0501" w:rsidP="00EC5F5D">
      <w:pPr>
        <w:ind w:firstLine="720"/>
        <w:rPr>
          <w:ins w:id="147" w:author="Kaitie Sniffen" w:date="2016-10-15T16:23:00Z"/>
          <w:rFonts w:ascii="Times New Roman" w:hAnsi="Times New Roman" w:cs="Times New Roman"/>
          <w:color w:val="1F497D" w:themeColor="text2"/>
          <w:rPrChange w:id="148" w:author="Kaitie Sniffen" w:date="2016-10-24T13:10:00Z">
            <w:rPr>
              <w:ins w:id="149" w:author="Kaitie Sniffen" w:date="2016-10-15T16:23:00Z"/>
              <w:rFonts w:ascii="Times New Roman" w:hAnsi="Times New Roman" w:cs="Times New Roman"/>
              <w:color w:val="1F497D" w:themeColor="text2"/>
            </w:rPr>
          </w:rPrChange>
        </w:rPr>
      </w:pPr>
      <w:ins w:id="150" w:author="Kaitie Sniffen" w:date="2016-10-15T16:23:00Z">
        <w:r w:rsidRPr="00F75708">
          <w:rPr>
            <w:rFonts w:ascii="Times New Roman" w:hAnsi="Times New Roman" w:cs="Times New Roman"/>
            <w:color w:val="1F497D" w:themeColor="text2"/>
            <w:rPrChange w:id="151" w:author="Kaitie Sniffen" w:date="2016-10-24T13:10:00Z">
              <w:rPr>
                <w:rFonts w:ascii="Times New Roman" w:hAnsi="Times New Roman" w:cs="Times New Roman"/>
                <w:color w:val="1F497D" w:themeColor="text2"/>
              </w:rPr>
            </w:rPrChange>
          </w:rPr>
          <w:t>“The length of time between mixing the two vessels can be modified based on the application. Since most alga are relatively slow-growing microorganisms, one week is recommended as the shortest amount of time that should be used. A longer period of time between mixing may reveal some variation in the productivity caused by small differences in environmental conditions between the two scales.”</w:t>
        </w:r>
      </w:ins>
    </w:p>
    <w:p w14:paraId="06B22B98" w14:textId="11771241" w:rsidR="003D0501" w:rsidRPr="00F75708" w:rsidRDefault="00DB0CC7" w:rsidP="00EC5F5D">
      <w:pPr>
        <w:ind w:firstLine="720"/>
        <w:rPr>
          <w:ins w:id="152" w:author="Kaitie Sniffen" w:date="2016-10-17T16:27:00Z"/>
          <w:rFonts w:ascii="Times New Roman" w:hAnsi="Times New Roman" w:cs="Times New Roman"/>
          <w:color w:val="1F497D" w:themeColor="text2"/>
          <w:rPrChange w:id="153" w:author="Kaitie Sniffen" w:date="2016-10-24T13:10:00Z">
            <w:rPr>
              <w:ins w:id="154" w:author="Kaitie Sniffen" w:date="2016-10-17T16:27:00Z"/>
              <w:rFonts w:ascii="Times New Roman" w:hAnsi="Times New Roman" w:cs="Times New Roman"/>
              <w:color w:val="1F497D" w:themeColor="text2"/>
            </w:rPr>
          </w:rPrChange>
        </w:rPr>
      </w:pPr>
      <w:ins w:id="155" w:author="Kaitie Sniffen" w:date="2016-10-17T16:26:00Z">
        <w:r w:rsidRPr="00F75708">
          <w:rPr>
            <w:rFonts w:ascii="Times New Roman" w:hAnsi="Times New Roman" w:cs="Times New Roman"/>
            <w:color w:val="1F497D" w:themeColor="text2"/>
            <w:rPrChange w:id="156" w:author="Kaitie Sniffen" w:date="2016-10-24T13:10:00Z">
              <w:rPr>
                <w:rFonts w:ascii="Times New Roman" w:hAnsi="Times New Roman" w:cs="Times New Roman"/>
                <w:color w:val="1F497D" w:themeColor="text2"/>
              </w:rPr>
            </w:rPrChange>
          </w:rPr>
          <w:t>The protocol present</w:t>
        </w:r>
      </w:ins>
      <w:ins w:id="157" w:author="Kaitie Sniffen" w:date="2016-10-17T16:27:00Z">
        <w:r w:rsidRPr="00F75708">
          <w:rPr>
            <w:rFonts w:ascii="Times New Roman" w:hAnsi="Times New Roman" w:cs="Times New Roman"/>
            <w:color w:val="1F497D" w:themeColor="text2"/>
            <w:rPrChange w:id="158" w:author="Kaitie Sniffen" w:date="2016-10-24T13:10:00Z">
              <w:rPr>
                <w:rFonts w:ascii="Times New Roman" w:hAnsi="Times New Roman" w:cs="Times New Roman"/>
                <w:color w:val="1F497D" w:themeColor="text2"/>
              </w:rPr>
            </w:rPrChange>
          </w:rPr>
          <w:t>ed</w:t>
        </w:r>
      </w:ins>
      <w:ins w:id="159" w:author="Kaitie Sniffen" w:date="2016-10-17T16:26:00Z">
        <w:r w:rsidRPr="00F75708">
          <w:rPr>
            <w:rFonts w:ascii="Times New Roman" w:hAnsi="Times New Roman" w:cs="Times New Roman"/>
            <w:color w:val="1F497D" w:themeColor="text2"/>
            <w:rPrChange w:id="160" w:author="Kaitie Sniffen" w:date="2016-10-24T13:10:00Z">
              <w:rPr>
                <w:rFonts w:ascii="Times New Roman" w:hAnsi="Times New Roman" w:cs="Times New Roman"/>
                <w:color w:val="1F497D" w:themeColor="text2"/>
              </w:rPr>
            </w:rPrChange>
          </w:rPr>
          <w:t xml:space="preserve"> in this article is stated </w:t>
        </w:r>
      </w:ins>
      <w:ins w:id="161" w:author="Kaitie Sniffen" w:date="2016-10-17T16:27:00Z">
        <w:r w:rsidRPr="00F75708">
          <w:rPr>
            <w:rFonts w:ascii="Times New Roman" w:hAnsi="Times New Roman" w:cs="Times New Roman"/>
            <w:color w:val="1F497D" w:themeColor="text2"/>
            <w:rPrChange w:id="162" w:author="Kaitie Sniffen" w:date="2016-10-24T13:10:00Z">
              <w:rPr>
                <w:rFonts w:ascii="Times New Roman" w:hAnsi="Times New Roman" w:cs="Times New Roman"/>
                <w:color w:val="1F497D" w:themeColor="text2"/>
              </w:rPr>
            </w:rPrChange>
          </w:rPr>
          <w:t>in the</w:t>
        </w:r>
      </w:ins>
      <w:ins w:id="163" w:author="Kaitie Sniffen" w:date="2016-10-17T16:26:00Z">
        <w:r w:rsidRPr="00F75708">
          <w:rPr>
            <w:rFonts w:ascii="Times New Roman" w:hAnsi="Times New Roman" w:cs="Times New Roman"/>
            <w:color w:val="1F497D" w:themeColor="text2"/>
            <w:rPrChange w:id="164" w:author="Kaitie Sniffen" w:date="2016-10-24T13:10:00Z">
              <w:rPr>
                <w:rFonts w:ascii="Times New Roman" w:hAnsi="Times New Roman" w:cs="Times New Roman"/>
                <w:color w:val="1F497D" w:themeColor="text2"/>
              </w:rPr>
            </w:rPrChange>
          </w:rPr>
          <w:t xml:space="preserve"> </w:t>
        </w:r>
      </w:ins>
      <w:ins w:id="165" w:author="Kaitie Sniffen" w:date="2016-10-17T16:27:00Z">
        <w:r w:rsidRPr="00F75708">
          <w:rPr>
            <w:rFonts w:ascii="Times New Roman" w:hAnsi="Times New Roman" w:cs="Times New Roman"/>
            <w:color w:val="1F497D" w:themeColor="text2"/>
            <w:rPrChange w:id="166" w:author="Kaitie Sniffen" w:date="2016-10-24T13:10:00Z">
              <w:rPr>
                <w:rFonts w:ascii="Times New Roman" w:hAnsi="Times New Roman" w:cs="Times New Roman"/>
                <w:color w:val="1F497D" w:themeColor="text2"/>
              </w:rPr>
            </w:rPrChange>
          </w:rPr>
          <w:t>last paragraph of the introduction as follows:</w:t>
        </w:r>
      </w:ins>
    </w:p>
    <w:p w14:paraId="32CF2E3F" w14:textId="54711A83" w:rsidR="00DB0CC7" w:rsidRPr="00F75708" w:rsidRDefault="00DB0CC7" w:rsidP="00DB0CC7">
      <w:pPr>
        <w:rPr>
          <w:ins w:id="167" w:author="Kaitie Sniffen" w:date="2016-10-17T16:27:00Z"/>
          <w:rFonts w:ascii="Times New Roman" w:hAnsi="Times New Roman" w:cs="Times New Roman"/>
          <w:color w:val="1F497D" w:themeColor="text2"/>
          <w:rPrChange w:id="168" w:author="Kaitie Sniffen" w:date="2016-10-24T13:10:00Z">
            <w:rPr>
              <w:ins w:id="169" w:author="Kaitie Sniffen" w:date="2016-10-17T16:27:00Z"/>
              <w:rFonts w:ascii="Times New Roman" w:hAnsi="Times New Roman" w:cs="Times New Roman"/>
              <w:color w:val="1F497D" w:themeColor="text2"/>
            </w:rPr>
          </w:rPrChange>
        </w:rPr>
      </w:pPr>
      <w:ins w:id="170" w:author="Kaitie Sniffen" w:date="2016-10-17T16:27:00Z">
        <w:r w:rsidRPr="00F75708">
          <w:rPr>
            <w:rFonts w:ascii="Times New Roman" w:hAnsi="Times New Roman" w:cs="Times New Roman"/>
            <w:color w:val="1F497D" w:themeColor="text2"/>
            <w:rPrChange w:id="171" w:author="Kaitie Sniffen" w:date="2016-10-24T13:10:00Z">
              <w:rPr>
                <w:rFonts w:ascii="Times New Roman" w:hAnsi="Times New Roman" w:cs="Times New Roman"/>
                <w:color w:val="1F497D" w:themeColor="text2"/>
              </w:rPr>
            </w:rPrChange>
          </w:rPr>
          <w:lastRenderedPageBreak/>
          <w:tab/>
          <w:t>“The protocol presented here is designed to evaluate the effect of scale on algal growth and nitrogen removal in a leachate treatment system.”</w:t>
        </w:r>
      </w:ins>
    </w:p>
    <w:p w14:paraId="3F12D296" w14:textId="2D88A975" w:rsidR="00DB0CC7" w:rsidRPr="00F65039" w:rsidRDefault="00DB0CC7" w:rsidP="00EC5F5D">
      <w:pPr>
        <w:ind w:firstLine="720"/>
        <w:rPr>
          <w:ins w:id="172" w:author="Kaitie Sniffen" w:date="2016-10-15T16:23:00Z"/>
          <w:rFonts w:ascii="Times New Roman" w:hAnsi="Times New Roman" w:cs="Times New Roman"/>
          <w:color w:val="1F497D" w:themeColor="text2"/>
        </w:rPr>
      </w:pPr>
    </w:p>
    <w:p w14:paraId="22A64C7E" w14:textId="5FF2F5EE" w:rsidR="00BD0CD6" w:rsidRPr="00F75708" w:rsidRDefault="00D63D92" w:rsidP="00EC5F5D">
      <w:pPr>
        <w:ind w:firstLine="720"/>
        <w:rPr>
          <w:ins w:id="173" w:author="Kaitie Sniffen" w:date="2016-10-15T16:36:00Z"/>
          <w:rFonts w:ascii="Calibri" w:eastAsia="Times New Roman" w:hAnsi="Calibri" w:cs="Times New Roman"/>
          <w:color w:val="1F497D" w:themeColor="text2"/>
          <w:shd w:val="clear" w:color="auto" w:fill="FFFFFF"/>
          <w:rPrChange w:id="174" w:author="Kaitie Sniffen" w:date="2016-10-24T13:10:00Z">
            <w:rPr>
              <w:ins w:id="175" w:author="Kaitie Sniffen" w:date="2016-10-15T16:36:00Z"/>
              <w:rFonts w:ascii="Calibri" w:eastAsia="Times New Roman" w:hAnsi="Calibri" w:cs="Times New Roman"/>
              <w:color w:val="1F497D" w:themeColor="text2"/>
              <w:shd w:val="clear" w:color="auto" w:fill="FFFFFF"/>
            </w:rPr>
          </w:rPrChange>
        </w:rPr>
      </w:pP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Minor Concerns:</w:t>
      </w:r>
      <w:r w:rsidRPr="00D63D92">
        <w:rPr>
          <w:rFonts w:ascii="Calibri" w:eastAsia="Times New Roman" w:hAnsi="Calibri" w:cs="Times New Roman"/>
          <w:color w:val="212121"/>
          <w:shd w:val="clear" w:color="auto" w:fill="FFFFFF"/>
        </w:rPr>
        <w:br/>
        <w:t xml:space="preserve">The discussion of the system performance does not give clear explanation to the factor that </w:t>
      </w:r>
      <w:proofErr w:type="gramStart"/>
      <w:r w:rsidRPr="00D63D92">
        <w:rPr>
          <w:rFonts w:ascii="Calibri" w:eastAsia="Times New Roman" w:hAnsi="Calibri" w:cs="Times New Roman"/>
          <w:color w:val="212121"/>
          <w:shd w:val="clear" w:color="auto" w:fill="FFFFFF"/>
        </w:rPr>
        <w:t>effect</w:t>
      </w:r>
      <w:proofErr w:type="gramEnd"/>
      <w:r w:rsidRPr="00D63D92">
        <w:rPr>
          <w:rFonts w:ascii="Calibri" w:eastAsia="Times New Roman" w:hAnsi="Calibri" w:cs="Times New Roman"/>
          <w:color w:val="212121"/>
          <w:shd w:val="clear" w:color="auto" w:fill="FFFFFF"/>
        </w:rPr>
        <w:t xml:space="preserve"> the performance of the bioprocess. For example, the author explain that light exposure, mixing, CO2 concentration and pH could effect performance of the process but the author do not explain why the small and large scale in this experiment give same result while lab scale has different SA:V and LE-SA:V comparing with the large scale. More explanation with references </w:t>
      </w:r>
      <w:proofErr w:type="gramStart"/>
      <w:r w:rsidRPr="00D63D92">
        <w:rPr>
          <w:rFonts w:ascii="Calibri" w:eastAsia="Times New Roman" w:hAnsi="Calibri" w:cs="Times New Roman"/>
          <w:color w:val="212121"/>
          <w:shd w:val="clear" w:color="auto" w:fill="FFFFFF"/>
        </w:rPr>
        <w:t>are</w:t>
      </w:r>
      <w:proofErr w:type="gramEnd"/>
      <w:r w:rsidRPr="00D63D92">
        <w:rPr>
          <w:rFonts w:ascii="Calibri" w:eastAsia="Times New Roman" w:hAnsi="Calibri" w:cs="Times New Roman"/>
          <w:color w:val="212121"/>
          <w:shd w:val="clear" w:color="auto" w:fill="FFFFFF"/>
        </w:rPr>
        <w:t xml:space="preserve"> required in the discussion.</w:t>
      </w:r>
      <w:r w:rsidRPr="00D63D92">
        <w:rPr>
          <w:rFonts w:ascii="Calibri" w:eastAsia="Times New Roman" w:hAnsi="Calibri" w:cs="Times New Roman"/>
          <w:color w:val="212121"/>
          <w:shd w:val="clear" w:color="auto" w:fill="FFFFFF"/>
        </w:rPr>
        <w:br/>
      </w:r>
      <w:ins w:id="176" w:author="Kaitie Sniffen" w:date="2016-10-15T16:30:00Z">
        <w:r w:rsidR="00EC5F5D">
          <w:rPr>
            <w:rFonts w:ascii="Calibri" w:eastAsia="Times New Roman" w:hAnsi="Calibri" w:cs="Times New Roman"/>
            <w:color w:val="212121"/>
            <w:shd w:val="clear" w:color="auto" w:fill="FFFFFF"/>
          </w:rPr>
          <w:tab/>
        </w:r>
        <w:r w:rsidR="00EC5F5D" w:rsidRPr="00F75708">
          <w:rPr>
            <w:rFonts w:ascii="Calibri" w:eastAsia="Times New Roman" w:hAnsi="Calibri" w:cs="Times New Roman"/>
            <w:color w:val="1F497D" w:themeColor="text2"/>
            <w:shd w:val="clear" w:color="auto" w:fill="FFFFFF"/>
          </w:rPr>
          <w:t xml:space="preserve">In the second paragraph under the System </w:t>
        </w:r>
      </w:ins>
      <w:ins w:id="177" w:author="Kaitie Sniffen" w:date="2016-10-15T16:31:00Z">
        <w:r w:rsidR="00EC5F5D" w:rsidRPr="00F75708">
          <w:rPr>
            <w:rFonts w:ascii="Calibri" w:eastAsia="Times New Roman" w:hAnsi="Calibri" w:cs="Times New Roman"/>
            <w:color w:val="1F497D" w:themeColor="text2"/>
            <w:shd w:val="clear" w:color="auto" w:fill="FFFFFF"/>
          </w:rPr>
          <w:t>performance</w:t>
        </w:r>
      </w:ins>
      <w:ins w:id="178" w:author="Kaitie Sniffen" w:date="2016-10-15T16:30:00Z">
        <w:r w:rsidR="00EC5F5D" w:rsidRPr="00F75708">
          <w:rPr>
            <w:rFonts w:ascii="Calibri" w:eastAsia="Times New Roman" w:hAnsi="Calibri" w:cs="Times New Roman"/>
            <w:color w:val="1F497D" w:themeColor="text2"/>
            <w:shd w:val="clear" w:color="auto" w:fill="FFFFFF"/>
          </w:rPr>
          <w:t xml:space="preserve"> </w:t>
        </w:r>
      </w:ins>
      <w:ins w:id="179" w:author="Kaitie Sniffen" w:date="2016-10-15T16:31:00Z">
        <w:r w:rsidR="00EC5F5D" w:rsidRPr="00F75708">
          <w:rPr>
            <w:rFonts w:ascii="Calibri" w:eastAsia="Times New Roman" w:hAnsi="Calibri" w:cs="Times New Roman"/>
            <w:color w:val="1F497D" w:themeColor="text2"/>
            <w:shd w:val="clear" w:color="auto" w:fill="FFFFFF"/>
          </w:rPr>
          <w:t xml:space="preserve">section in the Discussion </w:t>
        </w:r>
      </w:ins>
      <w:ins w:id="180" w:author="Kaitie Sniffen" w:date="2016-10-15T16:36:00Z">
        <w:r w:rsidR="00E02DA1" w:rsidRPr="00F75708">
          <w:rPr>
            <w:rFonts w:ascii="Calibri" w:eastAsia="Times New Roman" w:hAnsi="Calibri" w:cs="Times New Roman"/>
            <w:color w:val="1F497D" w:themeColor="text2"/>
            <w:shd w:val="clear" w:color="auto" w:fill="FFFFFF"/>
          </w:rPr>
          <w:t>we discuss potential reasons why these two scales yield similar results:</w:t>
        </w:r>
      </w:ins>
    </w:p>
    <w:p w14:paraId="29636019" w14:textId="14904242" w:rsidR="00E02DA1" w:rsidRPr="00F75708" w:rsidRDefault="00E02DA1" w:rsidP="00E02DA1">
      <w:pPr>
        <w:rPr>
          <w:ins w:id="181" w:author="Kaitie Sniffen" w:date="2016-10-15T16:04:00Z"/>
          <w:rFonts w:ascii="Times New Roman" w:hAnsi="Times New Roman" w:cs="Times New Roman"/>
          <w:color w:val="1F497D" w:themeColor="text2"/>
          <w:rPrChange w:id="182" w:author="Kaitie Sniffen" w:date="2016-10-24T13:10:00Z">
            <w:rPr>
              <w:ins w:id="183" w:author="Kaitie Sniffen" w:date="2016-10-15T16:04:00Z"/>
              <w:rFonts w:ascii="Times New Roman" w:hAnsi="Times New Roman" w:cs="Times New Roman"/>
              <w:color w:val="1F497D" w:themeColor="text2"/>
            </w:rPr>
          </w:rPrChange>
        </w:rPr>
      </w:pPr>
      <w:ins w:id="184" w:author="Kaitie Sniffen" w:date="2016-10-15T16:42:00Z">
        <w:r w:rsidRPr="00F75708">
          <w:rPr>
            <w:rFonts w:ascii="Calibri" w:eastAsia="Times New Roman" w:hAnsi="Calibri" w:cs="Times New Roman"/>
            <w:color w:val="1F497D" w:themeColor="text2"/>
            <w:shd w:val="clear" w:color="auto" w:fill="FFFFFF"/>
            <w:rPrChange w:id="185" w:author="Kaitie Sniffen" w:date="2016-10-24T13:10:00Z">
              <w:rPr>
                <w:rFonts w:ascii="Calibri" w:eastAsia="Times New Roman" w:hAnsi="Calibri" w:cs="Times New Roman"/>
                <w:color w:val="1F497D" w:themeColor="text2"/>
                <w:shd w:val="clear" w:color="auto" w:fill="FFFFFF"/>
              </w:rPr>
            </w:rPrChange>
          </w:rPr>
          <w:t>“…</w:t>
        </w:r>
        <w:proofErr w:type="gramStart"/>
        <w:r w:rsidRPr="00F75708">
          <w:rPr>
            <w:rFonts w:ascii="Times New Roman" w:hAnsi="Times New Roman" w:cs="Times New Roman"/>
            <w:color w:val="1F497D" w:themeColor="text2"/>
            <w:rPrChange w:id="186" w:author="Kaitie Sniffen" w:date="2016-10-24T13:10:00Z">
              <w:rPr>
                <w:rFonts w:ascii="Times New Roman" w:hAnsi="Times New Roman" w:cs="Times New Roman"/>
                <w:color w:val="1F497D" w:themeColor="text2"/>
              </w:rPr>
            </w:rPrChange>
          </w:rPr>
          <w:t>if</w:t>
        </w:r>
        <w:proofErr w:type="gramEnd"/>
        <w:r w:rsidRPr="00F75708">
          <w:rPr>
            <w:rFonts w:ascii="Times New Roman" w:hAnsi="Times New Roman" w:cs="Times New Roman"/>
            <w:color w:val="1F497D" w:themeColor="text2"/>
            <w:rPrChange w:id="187" w:author="Kaitie Sniffen" w:date="2016-10-24T13:10:00Z">
              <w:rPr>
                <w:rFonts w:ascii="Times New Roman" w:hAnsi="Times New Roman" w:cs="Times New Roman"/>
                <w:color w:val="1F497D" w:themeColor="text2"/>
              </w:rPr>
            </w:rPrChange>
          </w:rPr>
          <w:t xml:space="preserve"> the productivity values of the small- and large-scale vessels in each system are equal, then it is likely that the small-scale vessel creates similar growth conditions as the large-scale vessel or any differences between the two different scaled reactors affect productivity negligibly. In this situation, the values from the small-scale system would likely be representative predictors of productivity in a full-scale system.</w:t>
        </w:r>
      </w:ins>
      <w:ins w:id="188" w:author="Kaitie Sniffen" w:date="2016-10-15T16:43:00Z">
        <w:r w:rsidRPr="00F75708">
          <w:rPr>
            <w:rFonts w:ascii="Times New Roman" w:hAnsi="Times New Roman" w:cs="Times New Roman"/>
            <w:color w:val="1F497D" w:themeColor="text2"/>
            <w:rPrChange w:id="189" w:author="Kaitie Sniffen" w:date="2016-10-24T13:10:00Z">
              <w:rPr>
                <w:rFonts w:ascii="Times New Roman" w:hAnsi="Times New Roman" w:cs="Times New Roman"/>
                <w:color w:val="1F497D" w:themeColor="text2"/>
              </w:rPr>
            </w:rPrChange>
          </w:rPr>
          <w:t>”</w:t>
        </w:r>
      </w:ins>
    </w:p>
    <w:p w14:paraId="015A6E2D" w14:textId="77777777" w:rsidR="00EC5F5D" w:rsidRPr="00F75708" w:rsidRDefault="00EC5F5D" w:rsidP="00D63D92">
      <w:pPr>
        <w:rPr>
          <w:ins w:id="190" w:author="Kaitie Sniffen" w:date="2016-10-15T16:36:00Z"/>
          <w:rFonts w:ascii="Calibri" w:eastAsia="Times New Roman" w:hAnsi="Calibri" w:cs="Times New Roman"/>
          <w:color w:val="1F497D" w:themeColor="text2"/>
          <w:shd w:val="clear" w:color="auto" w:fill="FFFFFF"/>
          <w:rPrChange w:id="191" w:author="Kaitie Sniffen" w:date="2016-10-24T13:10:00Z">
            <w:rPr>
              <w:ins w:id="192" w:author="Kaitie Sniffen" w:date="2016-10-15T16:36:00Z"/>
              <w:rFonts w:ascii="Calibri" w:eastAsia="Times New Roman" w:hAnsi="Calibri" w:cs="Times New Roman"/>
              <w:color w:val="1F497D" w:themeColor="text2"/>
              <w:shd w:val="clear" w:color="auto" w:fill="FFFFFF"/>
            </w:rPr>
          </w:rPrChange>
        </w:rPr>
      </w:pPr>
    </w:p>
    <w:p w14:paraId="58692805" w14:textId="77777777" w:rsidR="003C16D0" w:rsidRDefault="00D63D92" w:rsidP="00D63D92">
      <w:pPr>
        <w:rPr>
          <w:ins w:id="193" w:author="Kaitie Sniffen" w:date="2016-10-16T15:07: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Additional Comments to Authors:</w:t>
      </w:r>
      <w:r w:rsidRPr="00D63D92">
        <w:rPr>
          <w:rFonts w:ascii="Calibri" w:eastAsia="Times New Roman" w:hAnsi="Calibri" w:cs="Times New Roman"/>
          <w:color w:val="212121"/>
          <w:shd w:val="clear" w:color="auto" w:fill="FFFFFF"/>
        </w:rPr>
        <w:br/>
        <w:t>N/A</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b/>
          <w:bCs/>
          <w:color w:val="212121"/>
          <w:shd w:val="clear" w:color="auto" w:fill="FFFFFF"/>
        </w:rPr>
        <w:t>Reviewer #2:</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Manuscript Summary:</w:t>
      </w:r>
      <w:r w:rsidRPr="00D63D92">
        <w:rPr>
          <w:rFonts w:ascii="Calibri" w:eastAsia="Times New Roman" w:hAnsi="Calibri" w:cs="Times New Roman"/>
          <w:color w:val="212121"/>
          <w:shd w:val="clear" w:color="auto" w:fill="FFFFFF"/>
        </w:rPr>
        <w:br/>
        <w:t>Author reported experimental results on comparison of the performance of two different sized reactors designed for wastewater treatment. In this study, ammonia removal, nitrogen removal and algal growth are compared over an 8-week period in paired sets of small (100 L) and large 37 (1000 L) reactors designed for algal remediation of landfill wastewater. The content of the manuscript has technical value and it is publishable. I have following comments:</w:t>
      </w:r>
    </w:p>
    <w:p w14:paraId="71B9A282" w14:textId="55313FB3" w:rsidR="00A54605" w:rsidRDefault="00D63D92" w:rsidP="00D63D92">
      <w:pPr>
        <w:rPr>
          <w:ins w:id="194" w:author="Kaitie Sniffen" w:date="2016-10-15T16:49: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br/>
        <w:t>1. How did authors choose 100 L is small and 1000 L is large reactors? For example as author mentioned, Junker (2004) presented results from a comparison of eight different-sized fermentation reactors, ranging from 30 L to 19,000 L.</w:t>
      </w:r>
    </w:p>
    <w:p w14:paraId="44928F3D" w14:textId="5920DB60" w:rsidR="007C14B3" w:rsidRPr="00F75708" w:rsidRDefault="007C14B3" w:rsidP="00D63D92">
      <w:pPr>
        <w:rPr>
          <w:ins w:id="195" w:author="Kaitie Sniffen" w:date="2016-10-17T16:38:00Z"/>
          <w:rFonts w:ascii="Calibri" w:eastAsia="Times New Roman" w:hAnsi="Calibri" w:cs="Times New Roman"/>
          <w:color w:val="1F497D" w:themeColor="text2"/>
          <w:shd w:val="clear" w:color="auto" w:fill="FFFFFF"/>
        </w:rPr>
      </w:pPr>
      <w:ins w:id="196" w:author="Kaitie Sniffen" w:date="2016-10-17T16:37:00Z">
        <w:r w:rsidRPr="00F75708">
          <w:rPr>
            <w:rFonts w:ascii="Calibri" w:eastAsia="Times New Roman" w:hAnsi="Calibri" w:cs="Times New Roman"/>
            <w:color w:val="1F497D" w:themeColor="text2"/>
            <w:shd w:val="clear" w:color="auto" w:fill="FFFFFF"/>
          </w:rPr>
          <w:t xml:space="preserve">100L and 1000L </w:t>
        </w:r>
      </w:ins>
      <w:ins w:id="197" w:author="Kaitie Sniffen" w:date="2016-10-17T16:49:00Z">
        <w:r w:rsidR="00F34C79" w:rsidRPr="00F75708">
          <w:rPr>
            <w:rFonts w:ascii="Calibri" w:eastAsia="Times New Roman" w:hAnsi="Calibri" w:cs="Times New Roman"/>
            <w:color w:val="1F497D" w:themeColor="text2"/>
            <w:shd w:val="clear" w:color="auto" w:fill="FFFFFF"/>
          </w:rPr>
          <w:t xml:space="preserve">reactors </w:t>
        </w:r>
      </w:ins>
      <w:ins w:id="198" w:author="Kaitie Sniffen" w:date="2016-10-17T16:37:00Z">
        <w:r w:rsidRPr="00F75708">
          <w:rPr>
            <w:rFonts w:ascii="Calibri" w:eastAsia="Times New Roman" w:hAnsi="Calibri" w:cs="Times New Roman"/>
            <w:color w:val="1F497D" w:themeColor="text2"/>
            <w:shd w:val="clear" w:color="auto" w:fill="FFFFFF"/>
          </w:rPr>
          <w:t xml:space="preserve">were chosen based </w:t>
        </w:r>
      </w:ins>
      <w:ins w:id="199" w:author="Kaitie Sniffen" w:date="2016-10-17T16:43:00Z">
        <w:r w:rsidRPr="00F75708">
          <w:rPr>
            <w:rFonts w:ascii="Calibri" w:eastAsia="Times New Roman" w:hAnsi="Calibri" w:cs="Times New Roman"/>
            <w:color w:val="1F497D" w:themeColor="text2"/>
            <w:shd w:val="clear" w:color="auto" w:fill="FFFFFF"/>
          </w:rPr>
          <w:t>cost and</w:t>
        </w:r>
      </w:ins>
      <w:ins w:id="200" w:author="Kaitie Sniffen" w:date="2016-10-17T16:37:00Z">
        <w:r w:rsidRPr="00F75708">
          <w:rPr>
            <w:rFonts w:ascii="Calibri" w:eastAsia="Times New Roman" w:hAnsi="Calibri" w:cs="Times New Roman"/>
            <w:color w:val="1F497D" w:themeColor="text2"/>
            <w:shd w:val="clear" w:color="auto" w:fill="FFFFFF"/>
          </w:rPr>
          <w:t xml:space="preserve"> facility size limitations.</w:t>
        </w:r>
      </w:ins>
    </w:p>
    <w:p w14:paraId="7373C201" w14:textId="458DEBAE" w:rsidR="0072778F" w:rsidRDefault="00D63D92" w:rsidP="00D63D92">
      <w:pPr>
        <w:rPr>
          <w:ins w:id="201" w:author="Kaitie Sniffen" w:date="2016-10-15T13:58:00Z"/>
          <w:rFonts w:ascii="Calibri" w:eastAsia="Times New Roman" w:hAnsi="Calibri" w:cs="Times New Roman"/>
          <w:color w:val="212121"/>
          <w:shd w:val="clear" w:color="auto" w:fill="FFFFFF"/>
        </w:rPr>
      </w:pPr>
      <w:r w:rsidRPr="00F75708">
        <w:rPr>
          <w:rFonts w:ascii="Calibri" w:eastAsia="Times New Roman" w:hAnsi="Calibri" w:cs="Times New Roman"/>
          <w:color w:val="1F497D" w:themeColor="text2"/>
          <w:shd w:val="clear" w:color="auto" w:fill="FFFFFF"/>
        </w:rPr>
        <w:br/>
      </w:r>
      <w:r w:rsidRPr="00D63D92">
        <w:rPr>
          <w:rFonts w:ascii="Calibri" w:eastAsia="Times New Roman" w:hAnsi="Calibri" w:cs="Times New Roman"/>
          <w:color w:val="212121"/>
          <w:shd w:val="clear" w:color="auto" w:fill="FFFFFF"/>
        </w:rPr>
        <w:t>2. What is difference between total nitrogen concentrations and total dissolved nitrogen in the abstract? Need to be consistent all over the manuscript.</w:t>
      </w:r>
    </w:p>
    <w:p w14:paraId="00AC31C5" w14:textId="77777777" w:rsidR="00A54605" w:rsidRPr="00F75708" w:rsidRDefault="0072778F" w:rsidP="003C16D0">
      <w:pPr>
        <w:ind w:firstLine="720"/>
        <w:rPr>
          <w:ins w:id="202" w:author="Kaitie Sniffen" w:date="2016-10-15T16:49:00Z"/>
          <w:rFonts w:ascii="Calibri" w:eastAsia="Times New Roman" w:hAnsi="Calibri" w:cs="Times New Roman"/>
          <w:color w:val="1F497D" w:themeColor="text2"/>
          <w:shd w:val="clear" w:color="auto" w:fill="FFFFFF"/>
          <w:rPrChange w:id="203" w:author="Kaitie Sniffen" w:date="2016-10-24T13:10:00Z">
            <w:rPr>
              <w:ins w:id="204" w:author="Kaitie Sniffen" w:date="2016-10-15T16:49:00Z"/>
              <w:rFonts w:ascii="Calibri" w:eastAsia="Times New Roman" w:hAnsi="Calibri" w:cs="Times New Roman"/>
              <w:color w:val="1F497D" w:themeColor="text2"/>
              <w:shd w:val="clear" w:color="auto" w:fill="FFFFFF"/>
            </w:rPr>
          </w:rPrChange>
        </w:rPr>
      </w:pPr>
      <w:ins w:id="205" w:author="Kaitie Sniffen" w:date="2016-10-15T13:58:00Z">
        <w:r w:rsidRPr="00F75708">
          <w:rPr>
            <w:rFonts w:ascii="Calibri" w:eastAsia="Times New Roman" w:hAnsi="Calibri" w:cs="Times New Roman"/>
            <w:color w:val="1F497D" w:themeColor="text2"/>
            <w:shd w:val="clear" w:color="auto" w:fill="FFFFFF"/>
          </w:rPr>
          <w:t xml:space="preserve">These are the </w:t>
        </w:r>
      </w:ins>
      <w:ins w:id="206" w:author="Kaitie Sniffen" w:date="2016-10-15T14:00:00Z">
        <w:r w:rsidRPr="00F75708">
          <w:rPr>
            <w:rFonts w:ascii="Calibri" w:eastAsia="Times New Roman" w:hAnsi="Calibri" w:cs="Times New Roman"/>
            <w:color w:val="1F497D" w:themeColor="text2"/>
            <w:shd w:val="clear" w:color="auto" w:fill="FFFFFF"/>
          </w:rPr>
          <w:t>same;</w:t>
        </w:r>
      </w:ins>
      <w:ins w:id="207" w:author="Kaitie Sniffen" w:date="2016-10-15T13:58:00Z">
        <w:r w:rsidRPr="00F75708">
          <w:rPr>
            <w:rFonts w:ascii="Calibri" w:eastAsia="Times New Roman" w:hAnsi="Calibri" w:cs="Times New Roman"/>
            <w:color w:val="1F497D" w:themeColor="text2"/>
            <w:shd w:val="clear" w:color="auto" w:fill="FFFFFF"/>
          </w:rPr>
          <w:t xml:space="preserve"> the abstract was changed </w:t>
        </w:r>
      </w:ins>
      <w:ins w:id="208" w:author="Kaitie Sniffen" w:date="2016-10-15T13:59:00Z">
        <w:r w:rsidRPr="00F75708">
          <w:rPr>
            <w:rFonts w:ascii="Calibri" w:eastAsia="Times New Roman" w:hAnsi="Calibri" w:cs="Times New Roman"/>
            <w:color w:val="1F497D" w:themeColor="text2"/>
            <w:shd w:val="clear" w:color="auto" w:fill="FFFFFF"/>
          </w:rPr>
          <w:t>in order</w:t>
        </w:r>
      </w:ins>
      <w:ins w:id="209" w:author="Kaitie Sniffen" w:date="2016-10-15T13:58:00Z">
        <w:r w:rsidRPr="00F75708">
          <w:rPr>
            <w:rFonts w:ascii="Calibri" w:eastAsia="Times New Roman" w:hAnsi="Calibri" w:cs="Times New Roman"/>
            <w:color w:val="1F497D" w:themeColor="text2"/>
            <w:shd w:val="clear" w:color="auto" w:fill="FFFFFF"/>
          </w:rPr>
          <w:t xml:space="preserve"> to keep </w:t>
        </w:r>
      </w:ins>
      <w:ins w:id="210" w:author="Kaitie Sniffen" w:date="2016-10-15T13:59:00Z">
        <w:r w:rsidRPr="00F75708">
          <w:rPr>
            <w:rFonts w:ascii="Calibri" w:eastAsia="Times New Roman" w:hAnsi="Calibri" w:cs="Times New Roman"/>
            <w:color w:val="1F497D" w:themeColor="text2"/>
            <w:shd w:val="clear" w:color="auto" w:fill="FFFFFF"/>
            <w:rPrChange w:id="211" w:author="Kaitie Sniffen" w:date="2016-10-24T13:10:00Z">
              <w:rPr>
                <w:rFonts w:ascii="Calibri" w:eastAsia="Times New Roman" w:hAnsi="Calibri" w:cs="Times New Roman"/>
                <w:color w:val="1F497D" w:themeColor="text2"/>
                <w:shd w:val="clear" w:color="auto" w:fill="FFFFFF"/>
              </w:rPr>
            </w:rPrChange>
          </w:rPr>
          <w:t>terminology</w:t>
        </w:r>
      </w:ins>
      <w:ins w:id="212" w:author="Kaitie Sniffen" w:date="2016-10-15T13:58:00Z">
        <w:r w:rsidRPr="00F75708">
          <w:rPr>
            <w:rFonts w:ascii="Calibri" w:eastAsia="Times New Roman" w:hAnsi="Calibri" w:cs="Times New Roman"/>
            <w:color w:val="1F497D" w:themeColor="text2"/>
            <w:shd w:val="clear" w:color="auto" w:fill="FFFFFF"/>
            <w:rPrChange w:id="213" w:author="Kaitie Sniffen" w:date="2016-10-24T13:10:00Z">
              <w:rPr>
                <w:rFonts w:ascii="Calibri" w:eastAsia="Times New Roman" w:hAnsi="Calibri" w:cs="Times New Roman"/>
                <w:color w:val="1F497D" w:themeColor="text2"/>
                <w:shd w:val="clear" w:color="auto" w:fill="FFFFFF"/>
              </w:rPr>
            </w:rPrChange>
          </w:rPr>
          <w:t xml:space="preserve"> consistent throughout the manuscript. </w:t>
        </w:r>
      </w:ins>
    </w:p>
    <w:p w14:paraId="594291E9" w14:textId="77777777" w:rsidR="00297D01" w:rsidRDefault="00D63D92" w:rsidP="00266FE2">
      <w:pPr>
        <w:rPr>
          <w:ins w:id="214" w:author="Kaitie Sniffen" w:date="2016-10-15T16:51: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br/>
        <w:t>3. R2 mentioned in the abstract is low that may need to explain</w:t>
      </w:r>
    </w:p>
    <w:p w14:paraId="4FCDE8A9" w14:textId="7CA920CE" w:rsidR="003C16D0" w:rsidRPr="00F75708" w:rsidRDefault="00F34C79" w:rsidP="00266FE2">
      <w:pPr>
        <w:rPr>
          <w:ins w:id="215" w:author="Kaitie Sniffen" w:date="2016-10-16T15:14:00Z"/>
          <w:rFonts w:ascii="Calibri" w:eastAsia="Times New Roman" w:hAnsi="Calibri" w:cs="Times New Roman"/>
          <w:color w:val="1F497D" w:themeColor="text2"/>
          <w:shd w:val="clear" w:color="auto" w:fill="FFFFFF"/>
          <w:rPrChange w:id="216" w:author="Kaitie Sniffen" w:date="2016-10-24T13:10:00Z">
            <w:rPr>
              <w:ins w:id="217" w:author="Kaitie Sniffen" w:date="2016-10-16T15:14:00Z"/>
              <w:rFonts w:ascii="Calibri" w:eastAsia="Times New Roman" w:hAnsi="Calibri" w:cs="Times New Roman"/>
              <w:color w:val="1F497D" w:themeColor="text2"/>
              <w:shd w:val="clear" w:color="auto" w:fill="FFFFFF"/>
            </w:rPr>
          </w:rPrChange>
        </w:rPr>
      </w:pPr>
      <w:ins w:id="218" w:author="Kaitie Sniffen" w:date="2016-10-17T16:50:00Z">
        <w:r w:rsidRPr="00F75708">
          <w:rPr>
            <w:rFonts w:ascii="Calibri" w:eastAsia="Times New Roman" w:hAnsi="Calibri" w:cs="Times New Roman"/>
            <w:color w:val="1F497D" w:themeColor="text2"/>
            <w:shd w:val="clear" w:color="auto" w:fill="FFFFFF"/>
          </w:rPr>
          <w:lastRenderedPageBreak/>
          <w:t xml:space="preserve">The </w:t>
        </w:r>
      </w:ins>
      <w:ins w:id="219" w:author="Kaitie Sniffen" w:date="2016-10-17T16:51:00Z">
        <w:r w:rsidRPr="00F75708">
          <w:rPr>
            <w:rFonts w:ascii="Calibri" w:eastAsia="Times New Roman" w:hAnsi="Calibri" w:cs="Times New Roman"/>
            <w:color w:val="1F497D" w:themeColor="text2"/>
            <w:shd w:val="clear" w:color="auto" w:fill="FFFFFF"/>
          </w:rPr>
          <w:t>statistical</w:t>
        </w:r>
      </w:ins>
      <w:ins w:id="220" w:author="Kaitie Sniffen" w:date="2016-10-17T16:50:00Z">
        <w:r w:rsidRPr="00F75708">
          <w:rPr>
            <w:rFonts w:ascii="Calibri" w:eastAsia="Times New Roman" w:hAnsi="Calibri" w:cs="Times New Roman"/>
            <w:color w:val="1F497D" w:themeColor="text2"/>
            <w:shd w:val="clear" w:color="auto" w:fill="FFFFFF"/>
          </w:rPr>
          <w:t xml:space="preserve"> correlation between these two factors (initial ammonia </w:t>
        </w:r>
      </w:ins>
      <w:ins w:id="221" w:author="Kaitie Sniffen" w:date="2016-10-17T16:51:00Z">
        <w:r w:rsidRPr="00F75708">
          <w:rPr>
            <w:rFonts w:ascii="Calibri" w:eastAsia="Times New Roman" w:hAnsi="Calibri" w:cs="Times New Roman"/>
            <w:color w:val="1F497D" w:themeColor="text2"/>
            <w:shd w:val="clear" w:color="auto" w:fill="FFFFFF"/>
          </w:rPr>
          <w:t>concentration</w:t>
        </w:r>
      </w:ins>
      <w:ins w:id="222" w:author="Kaitie Sniffen" w:date="2016-10-17T16:50:00Z">
        <w:r w:rsidRPr="00F75708">
          <w:rPr>
            <w:rFonts w:ascii="Calibri" w:eastAsia="Times New Roman" w:hAnsi="Calibri" w:cs="Times New Roman"/>
            <w:color w:val="1F497D" w:themeColor="text2"/>
            <w:shd w:val="clear" w:color="auto" w:fill="FFFFFF"/>
          </w:rPr>
          <w:t xml:space="preserve"> </w:t>
        </w:r>
      </w:ins>
      <w:ins w:id="223" w:author="Kaitie Sniffen" w:date="2016-10-17T16:51:00Z">
        <w:r w:rsidRPr="00F75708">
          <w:rPr>
            <w:rFonts w:ascii="Calibri" w:eastAsia="Times New Roman" w:hAnsi="Calibri" w:cs="Times New Roman"/>
            <w:color w:val="1F497D" w:themeColor="text2"/>
            <w:shd w:val="clear" w:color="auto" w:fill="FFFFFF"/>
          </w:rPr>
          <w:t xml:space="preserve">and ammonia removal rate) has a </w:t>
        </w:r>
        <w:r w:rsidRPr="00F75708">
          <w:rPr>
            <w:rFonts w:ascii="Times New Roman" w:hAnsi="Times New Roman" w:cs="Times New Roman"/>
            <w:color w:val="1F497D" w:themeColor="text2"/>
            <w:rPrChange w:id="224" w:author="Kaitie Sniffen" w:date="2016-10-24T13:10:00Z">
              <w:rPr>
                <w:rFonts w:ascii="Times New Roman" w:hAnsi="Times New Roman" w:cs="Times New Roman"/>
                <w:color w:val="1F497D" w:themeColor="text2"/>
              </w:rPr>
            </w:rPrChange>
          </w:rPr>
          <w:t>ρ=0.90.  This is statisti</w:t>
        </w:r>
      </w:ins>
      <w:ins w:id="225" w:author="Kaitie Sniffen" w:date="2016-10-17T16:52:00Z">
        <w:r w:rsidRPr="00F75708">
          <w:rPr>
            <w:rFonts w:ascii="Times New Roman" w:hAnsi="Times New Roman" w:cs="Times New Roman"/>
            <w:color w:val="1F497D" w:themeColor="text2"/>
            <w:rPrChange w:id="226" w:author="Kaitie Sniffen" w:date="2016-10-24T13:10:00Z">
              <w:rPr>
                <w:rFonts w:ascii="Times New Roman" w:hAnsi="Times New Roman" w:cs="Times New Roman"/>
                <w:color w:val="1F497D" w:themeColor="text2"/>
              </w:rPr>
            </w:rPrChange>
          </w:rPr>
          <w:t>ca</w:t>
        </w:r>
      </w:ins>
      <w:ins w:id="227" w:author="Kaitie Sniffen" w:date="2016-10-17T16:51:00Z">
        <w:r w:rsidRPr="00F75708">
          <w:rPr>
            <w:rFonts w:ascii="Times New Roman" w:hAnsi="Times New Roman" w:cs="Times New Roman"/>
            <w:color w:val="1F497D" w:themeColor="text2"/>
            <w:rPrChange w:id="228" w:author="Kaitie Sniffen" w:date="2016-10-24T13:10:00Z">
              <w:rPr>
                <w:rFonts w:ascii="Times New Roman" w:hAnsi="Times New Roman" w:cs="Times New Roman"/>
                <w:color w:val="1F497D" w:themeColor="text2"/>
              </w:rPr>
            </w:rPrChange>
          </w:rPr>
          <w:t xml:space="preserve">lly </w:t>
        </w:r>
      </w:ins>
      <w:ins w:id="229" w:author="Kaitie Sniffen" w:date="2016-10-17T16:52:00Z">
        <w:r w:rsidRPr="00F75708">
          <w:rPr>
            <w:rFonts w:ascii="Times New Roman" w:hAnsi="Times New Roman" w:cs="Times New Roman"/>
            <w:color w:val="1F497D" w:themeColor="text2"/>
            <w:rPrChange w:id="230" w:author="Kaitie Sniffen" w:date="2016-10-24T13:10:00Z">
              <w:rPr>
                <w:rFonts w:ascii="Times New Roman" w:hAnsi="Times New Roman" w:cs="Times New Roman"/>
                <w:color w:val="1F497D" w:themeColor="text2"/>
              </w:rPr>
            </w:rPrChange>
          </w:rPr>
          <w:t>significant</w:t>
        </w:r>
      </w:ins>
      <w:ins w:id="231" w:author="Kaitie Sniffen" w:date="2016-10-17T16:51:00Z">
        <w:r w:rsidRPr="00F75708">
          <w:rPr>
            <w:rFonts w:ascii="Times New Roman" w:hAnsi="Times New Roman" w:cs="Times New Roman"/>
            <w:color w:val="1F497D" w:themeColor="text2"/>
            <w:rPrChange w:id="232" w:author="Kaitie Sniffen" w:date="2016-10-24T13:10:00Z">
              <w:rPr>
                <w:rFonts w:ascii="Times New Roman" w:hAnsi="Times New Roman" w:cs="Times New Roman"/>
                <w:color w:val="1F497D" w:themeColor="text2"/>
              </w:rPr>
            </w:rPrChange>
          </w:rPr>
          <w:t xml:space="preserve"> and </w:t>
        </w:r>
      </w:ins>
      <w:ins w:id="233" w:author="Kaitie Sniffen" w:date="2016-10-17T16:52:00Z">
        <w:r w:rsidRPr="00F75708">
          <w:rPr>
            <w:rFonts w:ascii="Times New Roman" w:hAnsi="Times New Roman" w:cs="Times New Roman"/>
            <w:color w:val="1F497D" w:themeColor="text2"/>
            <w:rPrChange w:id="234" w:author="Kaitie Sniffen" w:date="2016-10-24T13:10:00Z">
              <w:rPr>
                <w:rFonts w:ascii="Times New Roman" w:hAnsi="Times New Roman" w:cs="Times New Roman"/>
                <w:color w:val="1F497D" w:themeColor="text2"/>
              </w:rPr>
            </w:rPrChange>
          </w:rPr>
          <w:t>strong</w:t>
        </w:r>
      </w:ins>
      <w:ins w:id="235" w:author="Kaitie Sniffen" w:date="2016-10-17T16:51:00Z">
        <w:r w:rsidRPr="00F75708">
          <w:rPr>
            <w:rFonts w:ascii="Times New Roman" w:hAnsi="Times New Roman" w:cs="Times New Roman"/>
            <w:color w:val="1F497D" w:themeColor="text2"/>
            <w:rPrChange w:id="236" w:author="Kaitie Sniffen" w:date="2016-10-24T13:10:00Z">
              <w:rPr>
                <w:rFonts w:ascii="Times New Roman" w:hAnsi="Times New Roman" w:cs="Times New Roman"/>
                <w:color w:val="1F497D" w:themeColor="text2"/>
              </w:rPr>
            </w:rPrChange>
          </w:rPr>
          <w:t xml:space="preserve"> correlation, </w:t>
        </w:r>
      </w:ins>
      <w:ins w:id="237" w:author="Kaitie Sniffen" w:date="2016-10-17T16:54:00Z">
        <w:r w:rsidRPr="00F75708">
          <w:rPr>
            <w:rFonts w:ascii="Times New Roman" w:hAnsi="Times New Roman" w:cs="Times New Roman"/>
            <w:color w:val="1F497D" w:themeColor="text2"/>
            <w:rPrChange w:id="238" w:author="Kaitie Sniffen" w:date="2016-10-24T13:10:00Z">
              <w:rPr>
                <w:rFonts w:ascii="Times New Roman" w:hAnsi="Times New Roman" w:cs="Times New Roman"/>
                <w:color w:val="1F497D" w:themeColor="text2"/>
              </w:rPr>
            </w:rPrChange>
          </w:rPr>
          <w:t xml:space="preserve">and is </w:t>
        </w:r>
      </w:ins>
      <w:ins w:id="239" w:author="Kaitie Sniffen" w:date="2016-10-17T16:51:00Z">
        <w:r w:rsidRPr="00F75708">
          <w:rPr>
            <w:rFonts w:ascii="Times New Roman" w:hAnsi="Times New Roman" w:cs="Times New Roman"/>
            <w:color w:val="1F497D" w:themeColor="text2"/>
            <w:rPrChange w:id="240" w:author="Kaitie Sniffen" w:date="2016-10-24T13:10:00Z">
              <w:rPr>
                <w:rFonts w:ascii="Times New Roman" w:hAnsi="Times New Roman" w:cs="Times New Roman"/>
                <w:color w:val="1F497D" w:themeColor="text2"/>
              </w:rPr>
            </w:rPrChange>
          </w:rPr>
          <w:t xml:space="preserve">presented in the last paragraph of the results section. </w:t>
        </w:r>
      </w:ins>
      <w:ins w:id="241" w:author="Kaitie Sniffen" w:date="2016-10-17T16:52:00Z">
        <w:r w:rsidRPr="00F75708">
          <w:rPr>
            <w:rFonts w:ascii="Times New Roman" w:hAnsi="Times New Roman" w:cs="Times New Roman"/>
            <w:color w:val="1F497D" w:themeColor="text2"/>
            <w:rPrChange w:id="242" w:author="Kaitie Sniffen" w:date="2016-10-24T13:10:00Z">
              <w:rPr>
                <w:rFonts w:ascii="Times New Roman" w:hAnsi="Times New Roman" w:cs="Times New Roman"/>
                <w:color w:val="1F497D" w:themeColor="text2"/>
              </w:rPr>
            </w:rPrChange>
          </w:rPr>
          <w:t>The R</w:t>
        </w:r>
        <w:r w:rsidRPr="00F75708">
          <w:rPr>
            <w:rFonts w:ascii="Times New Roman" w:hAnsi="Times New Roman" w:cs="Times New Roman"/>
            <w:color w:val="1F497D" w:themeColor="text2"/>
            <w:vertAlign w:val="superscript"/>
            <w:rPrChange w:id="243" w:author="Kaitie Sniffen" w:date="2016-10-24T13:10:00Z">
              <w:rPr>
                <w:rFonts w:ascii="Times New Roman" w:hAnsi="Times New Roman" w:cs="Times New Roman"/>
                <w:color w:val="1F497D" w:themeColor="text2"/>
                <w:vertAlign w:val="superscript"/>
              </w:rPr>
            </w:rPrChange>
          </w:rPr>
          <w:t>2</w:t>
        </w:r>
        <w:r w:rsidRPr="00F75708">
          <w:rPr>
            <w:rFonts w:ascii="Times New Roman" w:hAnsi="Times New Roman" w:cs="Times New Roman"/>
            <w:color w:val="1F497D" w:themeColor="text2"/>
            <w:rPrChange w:id="244" w:author="Kaitie Sniffen" w:date="2016-10-24T13:10:00Z">
              <w:rPr>
                <w:rFonts w:ascii="Times New Roman" w:hAnsi="Times New Roman" w:cs="Times New Roman"/>
                <w:color w:val="1F497D" w:themeColor="text2"/>
              </w:rPr>
            </w:rPrChange>
          </w:rPr>
          <w:t xml:space="preserve"> value shows variability since this study was not done in a highly controlled environment. An R</w:t>
        </w:r>
        <w:r w:rsidRPr="00F75708">
          <w:rPr>
            <w:rFonts w:ascii="Times New Roman" w:hAnsi="Times New Roman" w:cs="Times New Roman"/>
            <w:color w:val="1F497D" w:themeColor="text2"/>
            <w:vertAlign w:val="superscript"/>
            <w:rPrChange w:id="245" w:author="Kaitie Sniffen" w:date="2016-10-24T13:10:00Z">
              <w:rPr>
                <w:rFonts w:ascii="Times New Roman" w:hAnsi="Times New Roman" w:cs="Times New Roman"/>
                <w:color w:val="1F497D" w:themeColor="text2"/>
                <w:vertAlign w:val="superscript"/>
              </w:rPr>
            </w:rPrChange>
          </w:rPr>
          <w:t>2</w:t>
        </w:r>
        <w:r w:rsidRPr="00F75708">
          <w:rPr>
            <w:rFonts w:ascii="Times New Roman" w:hAnsi="Times New Roman" w:cs="Times New Roman"/>
            <w:color w:val="1F497D" w:themeColor="text2"/>
            <w:rPrChange w:id="246" w:author="Kaitie Sniffen" w:date="2016-10-24T13:10:00Z">
              <w:rPr>
                <w:rFonts w:ascii="Times New Roman" w:hAnsi="Times New Roman" w:cs="Times New Roman"/>
                <w:color w:val="1F497D" w:themeColor="text2"/>
              </w:rPr>
            </w:rPrChange>
          </w:rPr>
          <w:t xml:space="preserve"> value of 0.76 is still stron</w:t>
        </w:r>
        <w:r w:rsidR="00F65039" w:rsidRPr="00F75708">
          <w:rPr>
            <w:rFonts w:ascii="Times New Roman" w:hAnsi="Times New Roman" w:cs="Times New Roman"/>
            <w:color w:val="1F497D" w:themeColor="text2"/>
            <w:rPrChange w:id="247" w:author="Kaitie Sniffen" w:date="2016-10-24T13:10:00Z">
              <w:rPr>
                <w:rFonts w:ascii="Times New Roman" w:hAnsi="Times New Roman" w:cs="Times New Roman"/>
                <w:color w:val="1F497D" w:themeColor="text2"/>
              </w:rPr>
            </w:rPrChange>
          </w:rPr>
          <w:t>g</w:t>
        </w:r>
        <w:r w:rsidRPr="00F75708">
          <w:rPr>
            <w:rFonts w:ascii="Times New Roman" w:hAnsi="Times New Roman" w:cs="Times New Roman"/>
            <w:color w:val="1F497D" w:themeColor="text2"/>
            <w:rPrChange w:id="248" w:author="Kaitie Sniffen" w:date="2016-10-24T13:10:00Z">
              <w:rPr>
                <w:rFonts w:ascii="Times New Roman" w:hAnsi="Times New Roman" w:cs="Times New Roman"/>
                <w:color w:val="1F497D" w:themeColor="text2"/>
              </w:rPr>
            </w:rPrChange>
          </w:rPr>
          <w:t>.</w:t>
        </w:r>
      </w:ins>
    </w:p>
    <w:p w14:paraId="7DD0DD79" w14:textId="296374DC" w:rsidR="00297D01" w:rsidRDefault="00D63D92" w:rsidP="00266FE2">
      <w:pPr>
        <w:rPr>
          <w:ins w:id="249" w:author="Kaitie Sniffen" w:date="2016-10-15T16:52: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t>4. In Fig1A and 1B, why data going down (7week) then up (8week)? Author may need to plot controls too.</w:t>
      </w:r>
    </w:p>
    <w:p w14:paraId="5D633430" w14:textId="3EDCD388" w:rsidR="00812765" w:rsidRPr="00F75708" w:rsidRDefault="00297D01" w:rsidP="00266FE2">
      <w:pPr>
        <w:rPr>
          <w:ins w:id="250" w:author="Kaitie Sniffen" w:date="2016-10-15T17:01:00Z"/>
          <w:rFonts w:ascii="Calibri" w:eastAsia="Times New Roman" w:hAnsi="Calibri" w:cs="Times New Roman"/>
          <w:color w:val="1F497D" w:themeColor="text2"/>
          <w:shd w:val="clear" w:color="auto" w:fill="FFFFFF"/>
          <w:rPrChange w:id="251" w:author="Kaitie Sniffen" w:date="2016-10-24T13:10:00Z">
            <w:rPr>
              <w:ins w:id="252" w:author="Kaitie Sniffen" w:date="2016-10-15T17:01:00Z"/>
              <w:rFonts w:ascii="Calibri" w:eastAsia="Times New Roman" w:hAnsi="Calibri" w:cs="Times New Roman"/>
              <w:color w:val="1F497D" w:themeColor="text2"/>
              <w:shd w:val="clear" w:color="auto" w:fill="FFFFFF"/>
            </w:rPr>
          </w:rPrChange>
        </w:rPr>
      </w:pPr>
      <w:ins w:id="253" w:author="Kaitie Sniffen" w:date="2016-10-15T16:52:00Z">
        <w:r w:rsidRPr="00F75708">
          <w:rPr>
            <w:rFonts w:ascii="Calibri" w:eastAsia="Times New Roman" w:hAnsi="Calibri" w:cs="Times New Roman"/>
            <w:color w:val="1F497D" w:themeColor="text2"/>
            <w:shd w:val="clear" w:color="auto" w:fill="FFFFFF"/>
          </w:rPr>
          <w:t>I think this is referring</w:t>
        </w:r>
        <w:r w:rsidR="00812765" w:rsidRPr="00F75708">
          <w:rPr>
            <w:rFonts w:ascii="Calibri" w:eastAsia="Times New Roman" w:hAnsi="Calibri" w:cs="Times New Roman"/>
            <w:color w:val="1F497D" w:themeColor="text2"/>
            <w:shd w:val="clear" w:color="auto" w:fill="FFFFFF"/>
          </w:rPr>
          <w:t xml:space="preserve"> to F</w:t>
        </w:r>
        <w:r w:rsidRPr="00F75708">
          <w:rPr>
            <w:rFonts w:ascii="Calibri" w:eastAsia="Times New Roman" w:hAnsi="Calibri" w:cs="Times New Roman"/>
            <w:color w:val="1F497D" w:themeColor="text2"/>
            <w:shd w:val="clear" w:color="auto" w:fill="FFFFFF"/>
          </w:rPr>
          <w:t>igure 2</w:t>
        </w:r>
        <w:r w:rsidR="00812765" w:rsidRPr="00F75708">
          <w:rPr>
            <w:rFonts w:ascii="Calibri" w:eastAsia="Times New Roman" w:hAnsi="Calibri" w:cs="Times New Roman"/>
            <w:color w:val="1F497D" w:themeColor="text2"/>
            <w:shd w:val="clear" w:color="auto" w:fill="FFFFFF"/>
          </w:rPr>
          <w:t xml:space="preserve">, not </w:t>
        </w:r>
      </w:ins>
      <w:ins w:id="254" w:author="Kaitie Sniffen" w:date="2016-10-15T17:01:00Z">
        <w:r w:rsidR="00812765" w:rsidRPr="00F75708">
          <w:rPr>
            <w:rFonts w:ascii="Calibri" w:eastAsia="Times New Roman" w:hAnsi="Calibri" w:cs="Times New Roman"/>
            <w:color w:val="1F497D" w:themeColor="text2"/>
            <w:shd w:val="clear" w:color="auto" w:fill="FFFFFF"/>
          </w:rPr>
          <w:t xml:space="preserve">Figure 1. </w:t>
        </w:r>
      </w:ins>
      <w:ins w:id="255" w:author="Kaitie Sniffen" w:date="2016-10-15T17:02:00Z">
        <w:r w:rsidR="00812765" w:rsidRPr="00F75708">
          <w:rPr>
            <w:rFonts w:ascii="Calibri" w:eastAsia="Times New Roman" w:hAnsi="Calibri" w:cs="Times New Roman"/>
            <w:color w:val="1F497D" w:themeColor="text2"/>
            <w:shd w:val="clear" w:color="auto" w:fill="FFFFFF"/>
          </w:rPr>
          <w:t xml:space="preserve">The ammonia and total nitrogen removal rates </w:t>
        </w:r>
      </w:ins>
      <w:ins w:id="256" w:author="Kaitie Sniffen" w:date="2016-10-16T15:15:00Z">
        <w:r w:rsidR="003C16D0" w:rsidRPr="00F75708">
          <w:rPr>
            <w:rFonts w:ascii="Calibri" w:eastAsia="Times New Roman" w:hAnsi="Calibri" w:cs="Times New Roman"/>
            <w:color w:val="1F497D" w:themeColor="text2"/>
            <w:shd w:val="clear" w:color="auto" w:fill="FFFFFF"/>
            <w:rPrChange w:id="257" w:author="Kaitie Sniffen" w:date="2016-10-24T13:10:00Z">
              <w:rPr>
                <w:rFonts w:ascii="Calibri" w:eastAsia="Times New Roman" w:hAnsi="Calibri" w:cs="Times New Roman"/>
                <w:color w:val="1F497D" w:themeColor="text2"/>
                <w:shd w:val="clear" w:color="auto" w:fill="FFFFFF"/>
              </w:rPr>
            </w:rPrChange>
          </w:rPr>
          <w:t xml:space="preserve">of system 1 </w:t>
        </w:r>
      </w:ins>
      <w:ins w:id="258" w:author="Kaitie Sniffen" w:date="2016-10-15T17:02:00Z">
        <w:r w:rsidR="00812765" w:rsidRPr="00F75708">
          <w:rPr>
            <w:rFonts w:ascii="Calibri" w:eastAsia="Times New Roman" w:hAnsi="Calibri" w:cs="Times New Roman"/>
            <w:color w:val="1F497D" w:themeColor="text2"/>
            <w:shd w:val="clear" w:color="auto" w:fill="FFFFFF"/>
            <w:rPrChange w:id="259" w:author="Kaitie Sniffen" w:date="2016-10-24T13:10:00Z">
              <w:rPr>
                <w:rFonts w:ascii="Calibri" w:eastAsia="Times New Roman" w:hAnsi="Calibri" w:cs="Times New Roman"/>
                <w:color w:val="1F497D" w:themeColor="text2"/>
                <w:shd w:val="clear" w:color="auto" w:fill="FFFFFF"/>
              </w:rPr>
            </w:rPrChange>
          </w:rPr>
          <w:t>are much higher in week 8</w:t>
        </w:r>
      </w:ins>
      <w:ins w:id="260" w:author="Kaitie Sniffen" w:date="2016-10-16T15:15:00Z">
        <w:r w:rsidR="003C16D0" w:rsidRPr="00F75708">
          <w:rPr>
            <w:rFonts w:ascii="Calibri" w:eastAsia="Times New Roman" w:hAnsi="Calibri" w:cs="Times New Roman"/>
            <w:color w:val="1F497D" w:themeColor="text2"/>
            <w:shd w:val="clear" w:color="auto" w:fill="FFFFFF"/>
            <w:rPrChange w:id="261" w:author="Kaitie Sniffen" w:date="2016-10-24T13:10:00Z">
              <w:rPr>
                <w:rFonts w:ascii="Calibri" w:eastAsia="Times New Roman" w:hAnsi="Calibri" w:cs="Times New Roman"/>
                <w:color w:val="1F497D" w:themeColor="text2"/>
                <w:shd w:val="clear" w:color="auto" w:fill="FFFFFF"/>
              </w:rPr>
            </w:rPrChange>
          </w:rPr>
          <w:t>, than in week 7</w:t>
        </w:r>
      </w:ins>
      <w:ins w:id="262" w:author="Kaitie Sniffen" w:date="2016-10-15T17:02:00Z">
        <w:r w:rsidR="00812765" w:rsidRPr="00F75708">
          <w:rPr>
            <w:rFonts w:ascii="Calibri" w:eastAsia="Times New Roman" w:hAnsi="Calibri" w:cs="Times New Roman"/>
            <w:color w:val="1F497D" w:themeColor="text2"/>
            <w:shd w:val="clear" w:color="auto" w:fill="FFFFFF"/>
            <w:rPrChange w:id="263" w:author="Kaitie Sniffen" w:date="2016-10-24T13:10:00Z">
              <w:rPr>
                <w:rFonts w:ascii="Calibri" w:eastAsia="Times New Roman" w:hAnsi="Calibri" w:cs="Times New Roman"/>
                <w:color w:val="1F497D" w:themeColor="text2"/>
                <w:shd w:val="clear" w:color="auto" w:fill="FFFFFF"/>
              </w:rPr>
            </w:rPrChange>
          </w:rPr>
          <w:t xml:space="preserve">.  This may be due to the fact that the water temperatures rose by 7 degrees </w:t>
        </w:r>
      </w:ins>
      <w:ins w:id="264" w:author="Kaitie Sniffen" w:date="2016-10-15T17:03:00Z">
        <w:r w:rsidR="00812765" w:rsidRPr="00F75708">
          <w:rPr>
            <w:rFonts w:ascii="Calibri" w:eastAsia="Times New Roman" w:hAnsi="Calibri" w:cs="Times New Roman"/>
            <w:color w:val="1F497D" w:themeColor="text2"/>
            <w:shd w:val="clear" w:color="auto" w:fill="FFFFFF"/>
            <w:rPrChange w:id="265" w:author="Kaitie Sniffen" w:date="2016-10-24T13:10:00Z">
              <w:rPr>
                <w:rFonts w:ascii="Calibri" w:eastAsia="Times New Roman" w:hAnsi="Calibri" w:cs="Times New Roman"/>
                <w:color w:val="1F497D" w:themeColor="text2"/>
                <w:shd w:val="clear" w:color="auto" w:fill="FFFFFF"/>
              </w:rPr>
            </w:rPrChange>
          </w:rPr>
          <w:t xml:space="preserve">F </w:t>
        </w:r>
      </w:ins>
      <w:ins w:id="266" w:author="Kaitie Sniffen" w:date="2016-10-15T17:02:00Z">
        <w:r w:rsidR="00812765" w:rsidRPr="00F75708">
          <w:rPr>
            <w:rFonts w:ascii="Calibri" w:eastAsia="Times New Roman" w:hAnsi="Calibri" w:cs="Times New Roman"/>
            <w:color w:val="1F497D" w:themeColor="text2"/>
            <w:shd w:val="clear" w:color="auto" w:fill="FFFFFF"/>
            <w:rPrChange w:id="267" w:author="Kaitie Sniffen" w:date="2016-10-24T13:10:00Z">
              <w:rPr>
                <w:rFonts w:ascii="Calibri" w:eastAsia="Times New Roman" w:hAnsi="Calibri" w:cs="Times New Roman"/>
                <w:color w:val="1F497D" w:themeColor="text2"/>
                <w:shd w:val="clear" w:color="auto" w:fill="FFFFFF"/>
              </w:rPr>
            </w:rPrChange>
          </w:rPr>
          <w:t>during that week</w:t>
        </w:r>
      </w:ins>
      <w:ins w:id="268" w:author="Kaitie Sniffen" w:date="2016-10-15T17:03:00Z">
        <w:r w:rsidR="00812765" w:rsidRPr="00F75708">
          <w:rPr>
            <w:rFonts w:ascii="Calibri" w:eastAsia="Times New Roman" w:hAnsi="Calibri" w:cs="Times New Roman"/>
            <w:color w:val="1F497D" w:themeColor="text2"/>
            <w:shd w:val="clear" w:color="auto" w:fill="FFFFFF"/>
            <w:rPrChange w:id="269" w:author="Kaitie Sniffen" w:date="2016-10-24T13:10:00Z">
              <w:rPr>
                <w:rFonts w:ascii="Calibri" w:eastAsia="Times New Roman" w:hAnsi="Calibri" w:cs="Times New Roman"/>
                <w:color w:val="1F497D" w:themeColor="text2"/>
                <w:shd w:val="clear" w:color="auto" w:fill="FFFFFF"/>
              </w:rPr>
            </w:rPrChange>
          </w:rPr>
          <w:t xml:space="preserve"> (data not shown), however, due to the small sample size of this data set </w:t>
        </w:r>
      </w:ins>
      <w:ins w:id="270" w:author="Kaitie Sniffen" w:date="2016-10-15T17:04:00Z">
        <w:r w:rsidR="00812765" w:rsidRPr="00F75708">
          <w:rPr>
            <w:rFonts w:ascii="Calibri" w:eastAsia="Times New Roman" w:hAnsi="Calibri" w:cs="Times New Roman"/>
            <w:color w:val="1F497D" w:themeColor="text2"/>
            <w:shd w:val="clear" w:color="auto" w:fill="FFFFFF"/>
            <w:rPrChange w:id="271" w:author="Kaitie Sniffen" w:date="2016-10-24T13:10:00Z">
              <w:rPr>
                <w:rFonts w:ascii="Calibri" w:eastAsia="Times New Roman" w:hAnsi="Calibri" w:cs="Times New Roman"/>
                <w:color w:val="1F497D" w:themeColor="text2"/>
                <w:shd w:val="clear" w:color="auto" w:fill="FFFFFF"/>
              </w:rPr>
            </w:rPrChange>
          </w:rPr>
          <w:t>there is not enough evidence to present th</w:t>
        </w:r>
        <w:r w:rsidR="00EB2982" w:rsidRPr="00F75708">
          <w:rPr>
            <w:rFonts w:ascii="Calibri" w:eastAsia="Times New Roman" w:hAnsi="Calibri" w:cs="Times New Roman"/>
            <w:color w:val="1F497D" w:themeColor="text2"/>
            <w:shd w:val="clear" w:color="auto" w:fill="FFFFFF"/>
            <w:rPrChange w:id="272" w:author="Kaitie Sniffen" w:date="2016-10-24T13:10:00Z">
              <w:rPr>
                <w:rFonts w:ascii="Calibri" w:eastAsia="Times New Roman" w:hAnsi="Calibri" w:cs="Times New Roman"/>
                <w:color w:val="1F497D" w:themeColor="text2"/>
                <w:shd w:val="clear" w:color="auto" w:fill="FFFFFF"/>
              </w:rPr>
            </w:rPrChange>
          </w:rPr>
          <w:t xml:space="preserve">e variability in this one data point. </w:t>
        </w:r>
      </w:ins>
    </w:p>
    <w:p w14:paraId="5C09701D" w14:textId="1092C97D" w:rsidR="008F0331" w:rsidRPr="00F65039" w:rsidRDefault="00D63D92" w:rsidP="00266FE2">
      <w:pPr>
        <w:rPr>
          <w:ins w:id="273" w:author="Kaitie Sniffen" w:date="2016-10-15T17:48:00Z"/>
          <w:rFonts w:ascii="Calibri" w:eastAsia="Times New Roman" w:hAnsi="Calibri" w:cs="Times New Roman"/>
          <w:color w:val="1F497D" w:themeColor="text2"/>
          <w:shd w:val="clear" w:color="auto" w:fill="FFFFFF"/>
        </w:rPr>
      </w:pPr>
      <w:r w:rsidRPr="00F65039">
        <w:rPr>
          <w:rFonts w:ascii="Calibri" w:eastAsia="Times New Roman" w:hAnsi="Calibri" w:cs="Times New Roman"/>
          <w:color w:val="1F497D" w:themeColor="text2"/>
          <w:shd w:val="clear" w:color="auto" w:fill="FFFFFF"/>
        </w:rPr>
        <w:br/>
      </w:r>
      <w:proofErr w:type="gramStart"/>
      <w:r w:rsidRPr="00D63D92">
        <w:rPr>
          <w:rFonts w:ascii="Calibri" w:eastAsia="Times New Roman" w:hAnsi="Calibri" w:cs="Times New Roman"/>
          <w:color w:val="212121"/>
          <w:shd w:val="clear" w:color="auto" w:fill="FFFFFF"/>
        </w:rPr>
        <w:t>5. Was</w:t>
      </w:r>
      <w:proofErr w:type="gramEnd"/>
      <w:r w:rsidRPr="00D63D92">
        <w:rPr>
          <w:rFonts w:ascii="Calibri" w:eastAsia="Times New Roman" w:hAnsi="Calibri" w:cs="Times New Roman"/>
          <w:color w:val="212121"/>
          <w:shd w:val="clear" w:color="auto" w:fill="FFFFFF"/>
        </w:rPr>
        <w:t xml:space="preserve"> there any byproducts of total nitrogen and how was the mass balance?</w:t>
      </w:r>
      <w:r w:rsidRPr="00D63D92">
        <w:rPr>
          <w:rFonts w:ascii="Calibri" w:eastAsia="Times New Roman" w:hAnsi="Calibri" w:cs="Times New Roman"/>
          <w:color w:val="212121"/>
          <w:shd w:val="clear" w:color="auto" w:fill="FFFFFF"/>
        </w:rPr>
        <w:br/>
      </w:r>
      <w:ins w:id="274" w:author="Kaitie Sniffen" w:date="2016-10-15T17:50:00Z">
        <w:r w:rsidR="008F0331" w:rsidRPr="00F75708">
          <w:rPr>
            <w:rFonts w:ascii="Calibri" w:eastAsia="Times New Roman" w:hAnsi="Calibri" w:cs="Times New Roman"/>
            <w:color w:val="1F497D" w:themeColor="text2"/>
            <w:shd w:val="clear" w:color="auto" w:fill="FFFFFF"/>
          </w:rPr>
          <w:t>Nitrate, nitrite, and ammonia were all measured throughout this s</w:t>
        </w:r>
        <w:r w:rsidR="004C3A2A" w:rsidRPr="00F75708">
          <w:rPr>
            <w:rFonts w:ascii="Calibri" w:eastAsia="Times New Roman" w:hAnsi="Calibri" w:cs="Times New Roman"/>
            <w:color w:val="1F497D" w:themeColor="text2"/>
            <w:shd w:val="clear" w:color="auto" w:fill="FFFFFF"/>
          </w:rPr>
          <w:t xml:space="preserve">tudy.  Ammonia was the most abundant species, with nitrite never reaching about 2mgN/L.  </w:t>
        </w:r>
      </w:ins>
      <w:ins w:id="275" w:author="Kaitie Sniffen" w:date="2016-10-15T17:51:00Z">
        <w:r w:rsidR="004C3A2A" w:rsidRPr="00F75708">
          <w:rPr>
            <w:rFonts w:ascii="Calibri" w:eastAsia="Times New Roman" w:hAnsi="Calibri" w:cs="Times New Roman"/>
            <w:color w:val="1F497D" w:themeColor="text2"/>
            <w:shd w:val="clear" w:color="auto" w:fill="FFFFFF"/>
            <w:rPrChange w:id="276" w:author="Kaitie Sniffen" w:date="2016-10-24T13:10:00Z">
              <w:rPr>
                <w:rFonts w:ascii="Calibri" w:eastAsia="Times New Roman" w:hAnsi="Calibri" w:cs="Times New Roman"/>
                <w:color w:val="1F497D" w:themeColor="text2"/>
                <w:shd w:val="clear" w:color="auto" w:fill="FFFFFF"/>
              </w:rPr>
            </w:rPrChange>
          </w:rPr>
          <w:t xml:space="preserve">Nitrate </w:t>
        </w:r>
      </w:ins>
      <w:ins w:id="277" w:author="Kaitie Sniffen" w:date="2016-10-15T17:52:00Z">
        <w:r w:rsidR="004C3A2A" w:rsidRPr="00F75708">
          <w:rPr>
            <w:rFonts w:ascii="Calibri" w:eastAsia="Times New Roman" w:hAnsi="Calibri" w:cs="Times New Roman"/>
            <w:color w:val="1F497D" w:themeColor="text2"/>
            <w:shd w:val="clear" w:color="auto" w:fill="FFFFFF"/>
            <w:rPrChange w:id="278" w:author="Kaitie Sniffen" w:date="2016-10-24T13:10:00Z">
              <w:rPr>
                <w:rFonts w:ascii="Calibri" w:eastAsia="Times New Roman" w:hAnsi="Calibri" w:cs="Times New Roman"/>
                <w:color w:val="1F497D" w:themeColor="text2"/>
                <w:shd w:val="clear" w:color="auto" w:fill="FFFFFF"/>
              </w:rPr>
            </w:rPrChange>
          </w:rPr>
          <w:t>was present, data not shown.</w:t>
        </w:r>
        <w:r w:rsidR="004C3A2A" w:rsidRPr="00F65039">
          <w:rPr>
            <w:rFonts w:ascii="Calibri" w:eastAsia="Times New Roman" w:hAnsi="Calibri" w:cs="Times New Roman"/>
            <w:color w:val="1F497D" w:themeColor="text2"/>
            <w:shd w:val="clear" w:color="auto" w:fill="FFFFFF"/>
          </w:rPr>
          <w:t xml:space="preserve">  </w:t>
        </w:r>
      </w:ins>
      <w:ins w:id="279" w:author="Kaitie Sniffen" w:date="2016-10-15T17:49:00Z">
        <w:r w:rsidR="008F0331" w:rsidRPr="00F65039">
          <w:rPr>
            <w:rFonts w:ascii="Calibri" w:eastAsia="Times New Roman" w:hAnsi="Calibri" w:cs="Times New Roman"/>
            <w:color w:val="1F497D" w:themeColor="text2"/>
            <w:shd w:val="clear" w:color="auto" w:fill="FFFFFF"/>
          </w:rPr>
          <w:t xml:space="preserve"> </w:t>
        </w:r>
      </w:ins>
      <w:ins w:id="280" w:author="Kaitie Sniffen" w:date="2016-10-15T17:45:00Z">
        <w:r w:rsidR="008F0331" w:rsidRPr="00F65039">
          <w:rPr>
            <w:rFonts w:ascii="Calibri" w:eastAsia="Times New Roman" w:hAnsi="Calibri" w:cs="Times New Roman"/>
            <w:color w:val="1F497D" w:themeColor="text2"/>
            <w:shd w:val="clear" w:color="auto" w:fill="FFFFFF"/>
          </w:rPr>
          <w:t xml:space="preserve"> </w:t>
        </w:r>
      </w:ins>
    </w:p>
    <w:p w14:paraId="4C5D4653" w14:textId="77777777" w:rsidR="008F0331" w:rsidRPr="00F65039" w:rsidRDefault="008F0331" w:rsidP="00266FE2">
      <w:pPr>
        <w:rPr>
          <w:ins w:id="281" w:author="Kaitie Sniffen" w:date="2016-10-15T17:48:00Z"/>
          <w:rFonts w:ascii="Calibri" w:eastAsia="Times New Roman" w:hAnsi="Calibri" w:cs="Times New Roman"/>
          <w:color w:val="1F497D" w:themeColor="text2"/>
          <w:shd w:val="clear" w:color="auto" w:fill="FFFFFF"/>
        </w:rPr>
      </w:pPr>
    </w:p>
    <w:p w14:paraId="315FCE52" w14:textId="77777777" w:rsidR="008F0331" w:rsidRDefault="008F0331" w:rsidP="00266FE2">
      <w:pPr>
        <w:rPr>
          <w:ins w:id="282" w:author="Kaitie Sniffen" w:date="2016-10-15T17:48:00Z"/>
          <w:rFonts w:ascii="Calibri" w:eastAsia="Times New Roman" w:hAnsi="Calibri" w:cs="Times New Roman"/>
          <w:color w:val="212121"/>
          <w:shd w:val="clear" w:color="auto" w:fill="FFFFFF"/>
        </w:rPr>
      </w:pPr>
    </w:p>
    <w:p w14:paraId="73D42243" w14:textId="77777777" w:rsidR="002C2378" w:rsidRDefault="00D63D92" w:rsidP="00266FE2">
      <w:pPr>
        <w:rPr>
          <w:ins w:id="283" w:author="Kaitie Sniffen" w:date="2016-10-15T17:53:00Z"/>
          <w:rFonts w:ascii="Calibri" w:eastAsia="Times New Roman" w:hAnsi="Calibri" w:cs="Times New Roman"/>
          <w:color w:val="212121"/>
          <w:shd w:val="clear" w:color="auto" w:fill="FFFFFF"/>
        </w:rPr>
      </w:pPr>
      <w:r w:rsidRPr="00D63D92">
        <w:rPr>
          <w:rFonts w:ascii="Calibri" w:eastAsia="Times New Roman" w:hAnsi="Calibri" w:cs="Times New Roman"/>
          <w:i/>
          <w:iCs/>
          <w:color w:val="212121"/>
          <w:shd w:val="clear" w:color="auto" w:fill="FFFFFF"/>
        </w:rPr>
        <w:t>Major Concerns:</w:t>
      </w:r>
      <w:r w:rsidRPr="00D63D92">
        <w:rPr>
          <w:rFonts w:ascii="Calibri" w:eastAsia="Times New Roman" w:hAnsi="Calibri" w:cs="Times New Roman"/>
          <w:color w:val="212121"/>
          <w:shd w:val="clear" w:color="auto" w:fill="FFFFFF"/>
        </w:rPr>
        <w:br/>
        <w:t>N/A</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Minor Concerns:</w:t>
      </w:r>
      <w:r w:rsidRPr="00D63D92">
        <w:rPr>
          <w:rFonts w:ascii="Calibri" w:eastAsia="Times New Roman" w:hAnsi="Calibri" w:cs="Times New Roman"/>
          <w:color w:val="212121"/>
          <w:shd w:val="clear" w:color="auto" w:fill="FFFFFF"/>
        </w:rPr>
        <w:br/>
        <w:t>N/A</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Additional Comments to Authors:</w:t>
      </w:r>
      <w:r w:rsidRPr="00D63D92">
        <w:rPr>
          <w:rFonts w:ascii="Calibri" w:eastAsia="Times New Roman" w:hAnsi="Calibri" w:cs="Times New Roman"/>
          <w:color w:val="212121"/>
          <w:shd w:val="clear" w:color="auto" w:fill="FFFFFF"/>
        </w:rPr>
        <w:br/>
        <w:t>N/A</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b/>
          <w:bCs/>
          <w:color w:val="212121"/>
          <w:shd w:val="clear" w:color="auto" w:fill="FFFFFF"/>
        </w:rPr>
        <w:t>Reviewer #3:</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Manuscript Summary:</w:t>
      </w:r>
      <w:r w:rsidRPr="00D63D92">
        <w:rPr>
          <w:rFonts w:ascii="Calibri" w:eastAsia="Times New Roman" w:hAnsi="Calibri" w:cs="Times New Roman"/>
          <w:color w:val="212121"/>
          <w:shd w:val="clear" w:color="auto" w:fill="FFFFFF"/>
        </w:rPr>
        <w:br/>
        <w:t>The manuscript investigates the comparison of nitrogen removal and algae productivity in semi-batch operated small and large scale reactors from leachate. The bioprocesses used in the study are suspended growth aquarium tank and raceway pond. They were operated sequentially. Ammonia removal rate, total nitrogen removal rate and biomass growth rate in the reactors were evaluated. The main parameter studied is the initial ammonia concentration.</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Major Concerns:</w:t>
      </w:r>
      <w:r w:rsidRPr="00D63D92">
        <w:rPr>
          <w:rFonts w:ascii="Calibri" w:eastAsia="Times New Roman" w:hAnsi="Calibri" w:cs="Times New Roman"/>
          <w:color w:val="212121"/>
          <w:shd w:val="clear" w:color="auto" w:fill="FFFFFF"/>
        </w:rPr>
        <w:br/>
        <w:t>-The main parameter studied is the initial ammonia concentration. Treatment of leachate by algae is an original contribution to the literature. The author states that it is a scale comparison study. But the reactors used are aquarium tank and raceway with different sizes. The operation principles of these two bioprocesses are not the same. Therefore, I do not see the main purpose of this comparison. In addition, the reactors were operated sequentially. Therefore, the process should be considered as single bioprocess as far as I am concerned.</w:t>
      </w:r>
    </w:p>
    <w:p w14:paraId="02B2FE79" w14:textId="7D89ED06" w:rsidR="002C2378" w:rsidRPr="00F75708" w:rsidRDefault="002C2378" w:rsidP="002C2378">
      <w:pPr>
        <w:ind w:firstLine="720"/>
        <w:rPr>
          <w:ins w:id="284" w:author="Kaitie Sniffen" w:date="2016-10-15T17:56:00Z"/>
          <w:rFonts w:ascii="Calibri" w:eastAsia="Times New Roman" w:hAnsi="Calibri" w:cs="Times New Roman"/>
          <w:color w:val="1F497D" w:themeColor="text2"/>
          <w:shd w:val="clear" w:color="auto" w:fill="FFFFFF"/>
          <w:rPrChange w:id="285" w:author="Kaitie Sniffen" w:date="2016-10-24T13:10:00Z">
            <w:rPr>
              <w:ins w:id="286" w:author="Kaitie Sniffen" w:date="2016-10-15T17:56:00Z"/>
              <w:rFonts w:ascii="Calibri" w:eastAsia="Times New Roman" w:hAnsi="Calibri" w:cs="Times New Roman"/>
              <w:color w:val="1F497D" w:themeColor="text2"/>
              <w:shd w:val="clear" w:color="auto" w:fill="FFFFFF"/>
            </w:rPr>
          </w:rPrChange>
        </w:rPr>
      </w:pPr>
      <w:ins w:id="287" w:author="Kaitie Sniffen" w:date="2016-10-15T17:53:00Z">
        <w:r w:rsidRPr="00F75708">
          <w:rPr>
            <w:rFonts w:ascii="Calibri" w:eastAsia="Times New Roman" w:hAnsi="Calibri" w:cs="Times New Roman"/>
            <w:color w:val="1F497D" w:themeColor="text2"/>
            <w:shd w:val="clear" w:color="auto" w:fill="FFFFFF"/>
          </w:rPr>
          <w:lastRenderedPageBreak/>
          <w:t xml:space="preserve">The aquarium tank and raceway ponds are an order of magnitude </w:t>
        </w:r>
      </w:ins>
      <w:ins w:id="288" w:author="Kaitie Sniffen" w:date="2016-10-15T17:54:00Z">
        <w:r w:rsidRPr="00F75708">
          <w:rPr>
            <w:rFonts w:ascii="Calibri" w:eastAsia="Times New Roman" w:hAnsi="Calibri" w:cs="Times New Roman"/>
            <w:color w:val="1F497D" w:themeColor="text2"/>
            <w:shd w:val="clear" w:color="auto" w:fill="FFFFFF"/>
          </w:rPr>
          <w:t>different</w:t>
        </w:r>
      </w:ins>
      <w:ins w:id="289" w:author="Kaitie Sniffen" w:date="2016-10-15T17:53:00Z">
        <w:r w:rsidRPr="00F75708">
          <w:rPr>
            <w:rFonts w:ascii="Calibri" w:eastAsia="Times New Roman" w:hAnsi="Calibri" w:cs="Times New Roman"/>
            <w:color w:val="1F497D" w:themeColor="text2"/>
            <w:shd w:val="clear" w:color="auto" w:fill="FFFFFF"/>
          </w:rPr>
          <w:t xml:space="preserve"> </w:t>
        </w:r>
      </w:ins>
      <w:ins w:id="290" w:author="Kaitie Sniffen" w:date="2016-10-15T17:54:00Z">
        <w:r w:rsidRPr="00F75708">
          <w:rPr>
            <w:rFonts w:ascii="Calibri" w:eastAsia="Times New Roman" w:hAnsi="Calibri" w:cs="Times New Roman"/>
            <w:color w:val="1F497D" w:themeColor="text2"/>
            <w:shd w:val="clear" w:color="auto" w:fill="FFFFFF"/>
          </w:rPr>
          <w:t xml:space="preserve">in volume.  These two vessels were </w:t>
        </w:r>
      </w:ins>
      <w:ins w:id="291" w:author="Kaitie Sniffen" w:date="2016-10-15T17:55:00Z">
        <w:r w:rsidRPr="00F75708">
          <w:rPr>
            <w:rFonts w:ascii="Calibri" w:eastAsia="Times New Roman" w:hAnsi="Calibri" w:cs="Times New Roman"/>
            <w:color w:val="1F497D" w:themeColor="text2"/>
            <w:shd w:val="clear" w:color="auto" w:fill="FFFFFF"/>
            <w:rPrChange w:id="292" w:author="Kaitie Sniffen" w:date="2016-10-24T13:10:00Z">
              <w:rPr>
                <w:rFonts w:ascii="Calibri" w:eastAsia="Times New Roman" w:hAnsi="Calibri" w:cs="Times New Roman"/>
                <w:color w:val="1F497D" w:themeColor="text2"/>
                <w:shd w:val="clear" w:color="auto" w:fill="FFFFFF"/>
              </w:rPr>
            </w:rPrChange>
          </w:rPr>
          <w:t>operated</w:t>
        </w:r>
      </w:ins>
      <w:ins w:id="293" w:author="Kaitie Sniffen" w:date="2016-10-15T17:54:00Z">
        <w:r w:rsidRPr="00F75708">
          <w:rPr>
            <w:rFonts w:ascii="Calibri" w:eastAsia="Times New Roman" w:hAnsi="Calibri" w:cs="Times New Roman"/>
            <w:color w:val="1F497D" w:themeColor="text2"/>
            <w:shd w:val="clear" w:color="auto" w:fill="FFFFFF"/>
            <w:rPrChange w:id="294" w:author="Kaitie Sniffen" w:date="2016-10-24T13:10:00Z">
              <w:rPr>
                <w:rFonts w:ascii="Calibri" w:eastAsia="Times New Roman" w:hAnsi="Calibri" w:cs="Times New Roman"/>
                <w:color w:val="1F497D" w:themeColor="text2"/>
                <w:shd w:val="clear" w:color="auto" w:fill="FFFFFF"/>
              </w:rPr>
            </w:rPrChange>
          </w:rPr>
          <w:t xml:space="preserve"> </w:t>
        </w:r>
      </w:ins>
      <w:ins w:id="295" w:author="Kaitie Sniffen" w:date="2016-10-15T17:55:00Z">
        <w:r w:rsidRPr="00F75708">
          <w:rPr>
            <w:rFonts w:ascii="Calibri" w:eastAsia="Times New Roman" w:hAnsi="Calibri" w:cs="Times New Roman"/>
            <w:color w:val="1F497D" w:themeColor="text2"/>
            <w:shd w:val="clear" w:color="auto" w:fill="FFFFFF"/>
            <w:rPrChange w:id="296" w:author="Kaitie Sniffen" w:date="2016-10-24T13:10:00Z">
              <w:rPr>
                <w:rFonts w:ascii="Calibri" w:eastAsia="Times New Roman" w:hAnsi="Calibri" w:cs="Times New Roman"/>
                <w:color w:val="1F497D" w:themeColor="text2"/>
                <w:shd w:val="clear" w:color="auto" w:fill="FFFFFF"/>
              </w:rPr>
            </w:rPrChange>
          </w:rPr>
          <w:t xml:space="preserve">in parallel, not </w:t>
        </w:r>
      </w:ins>
      <w:ins w:id="297" w:author="Kaitie Sniffen" w:date="2016-10-15T17:56:00Z">
        <w:r w:rsidRPr="00F75708">
          <w:rPr>
            <w:rFonts w:ascii="Calibri" w:eastAsia="Times New Roman" w:hAnsi="Calibri" w:cs="Times New Roman"/>
            <w:color w:val="1F497D" w:themeColor="text2"/>
            <w:shd w:val="clear" w:color="auto" w:fill="FFFFFF"/>
            <w:rPrChange w:id="298" w:author="Kaitie Sniffen" w:date="2016-10-24T13:10:00Z">
              <w:rPr>
                <w:rFonts w:ascii="Calibri" w:eastAsia="Times New Roman" w:hAnsi="Calibri" w:cs="Times New Roman"/>
                <w:color w:val="1F497D" w:themeColor="text2"/>
                <w:shd w:val="clear" w:color="auto" w:fill="FFFFFF"/>
              </w:rPr>
            </w:rPrChange>
          </w:rPr>
          <w:t>sequentially</w:t>
        </w:r>
      </w:ins>
      <w:ins w:id="299" w:author="Kaitie Sniffen" w:date="2016-10-15T17:55:00Z">
        <w:r w:rsidRPr="00F75708">
          <w:rPr>
            <w:rFonts w:ascii="Calibri" w:eastAsia="Times New Roman" w:hAnsi="Calibri" w:cs="Times New Roman"/>
            <w:color w:val="1F497D" w:themeColor="text2"/>
            <w:shd w:val="clear" w:color="auto" w:fill="FFFFFF"/>
            <w:rPrChange w:id="300" w:author="Kaitie Sniffen" w:date="2016-10-24T13:10:00Z">
              <w:rPr>
                <w:rFonts w:ascii="Calibri" w:eastAsia="Times New Roman" w:hAnsi="Calibri" w:cs="Times New Roman"/>
                <w:color w:val="1F497D" w:themeColor="text2"/>
                <w:shd w:val="clear" w:color="auto" w:fill="FFFFFF"/>
              </w:rPr>
            </w:rPrChange>
          </w:rPr>
          <w:t xml:space="preserve">, as described in the </w:t>
        </w:r>
      </w:ins>
      <w:ins w:id="301" w:author="Kaitie Sniffen" w:date="2016-10-15T17:56:00Z">
        <w:r w:rsidRPr="00F75708">
          <w:rPr>
            <w:rFonts w:ascii="Calibri" w:eastAsia="Times New Roman" w:hAnsi="Calibri" w:cs="Times New Roman"/>
            <w:color w:val="1F497D" w:themeColor="text2"/>
            <w:shd w:val="clear" w:color="auto" w:fill="FFFFFF"/>
            <w:rPrChange w:id="302" w:author="Kaitie Sniffen" w:date="2016-10-24T13:10:00Z">
              <w:rPr>
                <w:rFonts w:ascii="Calibri" w:eastAsia="Times New Roman" w:hAnsi="Calibri" w:cs="Times New Roman"/>
                <w:color w:val="1F497D" w:themeColor="text2"/>
                <w:shd w:val="clear" w:color="auto" w:fill="FFFFFF"/>
              </w:rPr>
            </w:rPrChange>
          </w:rPr>
          <w:t>protocol</w:t>
        </w:r>
      </w:ins>
      <w:ins w:id="303" w:author="Kaitie Sniffen" w:date="2016-10-15T17:55:00Z">
        <w:r w:rsidRPr="00F75708">
          <w:rPr>
            <w:rFonts w:ascii="Calibri" w:eastAsia="Times New Roman" w:hAnsi="Calibri" w:cs="Times New Roman"/>
            <w:color w:val="1F497D" w:themeColor="text2"/>
            <w:shd w:val="clear" w:color="auto" w:fill="FFFFFF"/>
            <w:rPrChange w:id="304" w:author="Kaitie Sniffen" w:date="2016-10-24T13:10:00Z">
              <w:rPr>
                <w:rFonts w:ascii="Calibri" w:eastAsia="Times New Roman" w:hAnsi="Calibri" w:cs="Times New Roman"/>
                <w:color w:val="1F497D" w:themeColor="text2"/>
                <w:shd w:val="clear" w:color="auto" w:fill="FFFFFF"/>
              </w:rPr>
            </w:rPrChange>
          </w:rPr>
          <w:t xml:space="preserve"> sections </w:t>
        </w:r>
      </w:ins>
      <w:ins w:id="305" w:author="Kaitie Sniffen" w:date="2016-10-15T17:56:00Z">
        <w:r w:rsidRPr="00F75708">
          <w:rPr>
            <w:rFonts w:ascii="Calibri" w:eastAsia="Times New Roman" w:hAnsi="Calibri" w:cs="Times New Roman"/>
            <w:color w:val="1F497D" w:themeColor="text2"/>
            <w:shd w:val="clear" w:color="auto" w:fill="FFFFFF"/>
            <w:rPrChange w:id="306" w:author="Kaitie Sniffen" w:date="2016-10-24T13:10:00Z">
              <w:rPr>
                <w:rFonts w:ascii="Calibri" w:eastAsia="Times New Roman" w:hAnsi="Calibri" w:cs="Times New Roman"/>
                <w:color w:val="1F497D" w:themeColor="text2"/>
                <w:shd w:val="clear" w:color="auto" w:fill="FFFFFF"/>
              </w:rPr>
            </w:rPrChange>
          </w:rPr>
          <w:t>1-2. This has been clarified in the note following the System set up</w:t>
        </w:r>
      </w:ins>
      <w:ins w:id="307" w:author="Kaitie Sniffen" w:date="2016-10-17T16:55:00Z">
        <w:r w:rsidR="00F34C79" w:rsidRPr="00F75708">
          <w:rPr>
            <w:rFonts w:ascii="Calibri" w:eastAsia="Times New Roman" w:hAnsi="Calibri" w:cs="Times New Roman"/>
            <w:color w:val="1F497D" w:themeColor="text2"/>
            <w:shd w:val="clear" w:color="auto" w:fill="FFFFFF"/>
            <w:rPrChange w:id="308" w:author="Kaitie Sniffen" w:date="2016-10-24T13:10:00Z">
              <w:rPr>
                <w:rFonts w:ascii="Calibri" w:eastAsia="Times New Roman" w:hAnsi="Calibri" w:cs="Times New Roman"/>
                <w:color w:val="1F497D" w:themeColor="text2"/>
                <w:shd w:val="clear" w:color="auto" w:fill="FFFFFF"/>
              </w:rPr>
            </w:rPrChange>
          </w:rPr>
          <w:t xml:space="preserve"> a</w:t>
        </w:r>
        <w:r w:rsidR="00D34CE0" w:rsidRPr="00F75708">
          <w:rPr>
            <w:rFonts w:ascii="Calibri" w:eastAsia="Times New Roman" w:hAnsi="Calibri" w:cs="Times New Roman"/>
            <w:color w:val="1F497D" w:themeColor="text2"/>
            <w:shd w:val="clear" w:color="auto" w:fill="FFFFFF"/>
            <w:rPrChange w:id="309" w:author="Kaitie Sniffen" w:date="2016-10-24T13:10:00Z">
              <w:rPr>
                <w:rFonts w:ascii="Calibri" w:eastAsia="Times New Roman" w:hAnsi="Calibri" w:cs="Times New Roman"/>
                <w:color w:val="1F497D" w:themeColor="text2"/>
                <w:shd w:val="clear" w:color="auto" w:fill="FFFFFF"/>
              </w:rPr>
            </w:rPrChange>
          </w:rPr>
          <w:t>nd throughout the protocol</w:t>
        </w:r>
      </w:ins>
      <w:ins w:id="310" w:author="Kaitie Sniffen" w:date="2016-10-15T17:56:00Z">
        <w:r w:rsidRPr="00F75708">
          <w:rPr>
            <w:rFonts w:ascii="Calibri" w:eastAsia="Times New Roman" w:hAnsi="Calibri" w:cs="Times New Roman"/>
            <w:color w:val="1F497D" w:themeColor="text2"/>
            <w:shd w:val="clear" w:color="auto" w:fill="FFFFFF"/>
            <w:rPrChange w:id="311" w:author="Kaitie Sniffen" w:date="2016-10-24T13:10:00Z">
              <w:rPr>
                <w:rFonts w:ascii="Calibri" w:eastAsia="Times New Roman" w:hAnsi="Calibri" w:cs="Times New Roman"/>
                <w:color w:val="1F497D" w:themeColor="text2"/>
                <w:shd w:val="clear" w:color="auto" w:fill="FFFFFF"/>
              </w:rPr>
            </w:rPrChange>
          </w:rPr>
          <w:t>:</w:t>
        </w:r>
      </w:ins>
    </w:p>
    <w:p w14:paraId="56593DB5" w14:textId="7A2A0972" w:rsidR="002C2378" w:rsidRPr="00F75708" w:rsidRDefault="002C2378" w:rsidP="002C2378">
      <w:pPr>
        <w:pStyle w:val="NormalWeb"/>
        <w:spacing w:before="0" w:beforeAutospacing="0" w:after="0" w:afterAutospacing="0"/>
        <w:jc w:val="left"/>
        <w:rPr>
          <w:ins w:id="312" w:author="Kaitie Sniffen" w:date="2016-10-17T16:58:00Z"/>
          <w:rFonts w:ascii="Times New Roman" w:hAnsi="Times New Roman" w:cs="Times New Roman"/>
          <w:color w:val="1F497D" w:themeColor="text2"/>
          <w:rPrChange w:id="313" w:author="Kaitie Sniffen" w:date="2016-10-24T13:10:00Z">
            <w:rPr>
              <w:ins w:id="314" w:author="Kaitie Sniffen" w:date="2016-10-17T16:58:00Z"/>
              <w:rFonts w:ascii="Times New Roman" w:hAnsi="Times New Roman" w:cs="Times New Roman"/>
              <w:color w:val="1F497D" w:themeColor="text2"/>
            </w:rPr>
          </w:rPrChange>
        </w:rPr>
      </w:pPr>
      <w:ins w:id="315" w:author="Kaitie Sniffen" w:date="2016-10-15T17:58:00Z">
        <w:r w:rsidRPr="00F75708">
          <w:rPr>
            <w:rFonts w:cs="Times New Roman"/>
            <w:color w:val="1F497D" w:themeColor="text2"/>
            <w:shd w:val="clear" w:color="auto" w:fill="FFFFFF"/>
            <w:rPrChange w:id="316" w:author="Kaitie Sniffen" w:date="2016-10-24T13:10:00Z">
              <w:rPr>
                <w:rFonts w:cs="Times New Roman"/>
                <w:color w:val="1F497D" w:themeColor="text2"/>
                <w:shd w:val="clear" w:color="auto" w:fill="FFFFFF"/>
              </w:rPr>
            </w:rPrChange>
          </w:rPr>
          <w:t>“</w:t>
        </w:r>
        <w:r w:rsidRPr="00F75708">
          <w:rPr>
            <w:rFonts w:ascii="Times New Roman" w:hAnsi="Times New Roman" w:cs="Times New Roman"/>
            <w:b/>
            <w:bCs/>
            <w:color w:val="1F497D" w:themeColor="text2"/>
            <w:rPrChange w:id="317" w:author="Kaitie Sniffen" w:date="2016-10-24T13:10:00Z">
              <w:rPr>
                <w:rFonts w:ascii="Times New Roman" w:hAnsi="Times New Roman" w:cs="Times New Roman"/>
                <w:b/>
                <w:bCs/>
                <w:color w:val="1F497D" w:themeColor="text2"/>
              </w:rPr>
            </w:rPrChange>
          </w:rPr>
          <w:t xml:space="preserve">Note: </w:t>
        </w:r>
        <w:r w:rsidRPr="00F75708">
          <w:rPr>
            <w:rFonts w:ascii="Times New Roman" w:hAnsi="Times New Roman" w:cs="Times New Roman"/>
            <w:color w:val="1F497D" w:themeColor="text2"/>
            <w:rPrChange w:id="318" w:author="Kaitie Sniffen" w:date="2016-10-24T13:10:00Z">
              <w:rPr>
                <w:rFonts w:ascii="Times New Roman" w:hAnsi="Times New Roman" w:cs="Times New Roman"/>
                <w:color w:val="1F497D" w:themeColor="text2"/>
              </w:rPr>
            </w:rPrChange>
          </w:rPr>
          <w:t>A ‘paired system’ refers to one aquarium tank and one raceway pond, run in parallel</w:t>
        </w:r>
        <w:r w:rsidR="00D34CE0" w:rsidRPr="00F75708">
          <w:rPr>
            <w:rFonts w:ascii="Times New Roman" w:hAnsi="Times New Roman" w:cs="Times New Roman"/>
            <w:color w:val="1F497D" w:themeColor="text2"/>
            <w:rPrChange w:id="319" w:author="Kaitie Sniffen" w:date="2016-10-24T13:10:00Z">
              <w:rPr>
                <w:rFonts w:ascii="Times New Roman" w:hAnsi="Times New Roman" w:cs="Times New Roman"/>
                <w:color w:val="1F497D" w:themeColor="text2"/>
              </w:rPr>
            </w:rPrChange>
          </w:rPr>
          <w:t>.</w:t>
        </w:r>
        <w:r w:rsidRPr="00F75708">
          <w:rPr>
            <w:rFonts w:ascii="Times New Roman" w:hAnsi="Times New Roman" w:cs="Times New Roman"/>
            <w:color w:val="1F497D" w:themeColor="text2"/>
            <w:rPrChange w:id="320" w:author="Kaitie Sniffen" w:date="2016-10-24T13:10:00Z">
              <w:rPr>
                <w:rFonts w:ascii="Times New Roman" w:hAnsi="Times New Roman" w:cs="Times New Roman"/>
                <w:color w:val="1F497D" w:themeColor="text2"/>
              </w:rPr>
            </w:rPrChange>
          </w:rPr>
          <w:t>“</w:t>
        </w:r>
      </w:ins>
    </w:p>
    <w:p w14:paraId="2B8DD97F" w14:textId="543DBAE8" w:rsidR="00D34CE0" w:rsidRPr="00F75708" w:rsidRDefault="00D34CE0" w:rsidP="002C2378">
      <w:pPr>
        <w:pStyle w:val="NormalWeb"/>
        <w:spacing w:before="0" w:beforeAutospacing="0" w:after="0" w:afterAutospacing="0"/>
        <w:jc w:val="left"/>
        <w:rPr>
          <w:ins w:id="321" w:author="Kaitie Sniffen" w:date="2016-10-17T16:58:00Z"/>
          <w:rFonts w:ascii="Times New Roman" w:hAnsi="Times New Roman" w:cs="Times New Roman"/>
          <w:color w:val="1F497D" w:themeColor="text2"/>
          <w:highlight w:val="yellow"/>
          <w:rPrChange w:id="322" w:author="Kaitie Sniffen" w:date="2016-10-24T13:10:00Z">
            <w:rPr>
              <w:ins w:id="323" w:author="Kaitie Sniffen" w:date="2016-10-17T16:58:00Z"/>
              <w:rFonts w:ascii="Times New Roman" w:hAnsi="Times New Roman" w:cs="Times New Roman"/>
              <w:color w:val="1F497D" w:themeColor="text2"/>
              <w:highlight w:val="yellow"/>
            </w:rPr>
          </w:rPrChange>
        </w:rPr>
      </w:pPr>
      <w:ins w:id="324" w:author="Kaitie Sniffen" w:date="2016-10-17T16:58:00Z">
        <w:r w:rsidRPr="00F75708">
          <w:rPr>
            <w:rFonts w:ascii="Times New Roman" w:hAnsi="Times New Roman" w:cs="Times New Roman"/>
            <w:color w:val="1F497D" w:themeColor="text2"/>
            <w:rPrChange w:id="325" w:author="Kaitie Sniffen" w:date="2016-10-24T13:10:00Z">
              <w:rPr>
                <w:rFonts w:ascii="Times New Roman" w:hAnsi="Times New Roman" w:cs="Times New Roman"/>
                <w:color w:val="1F497D" w:themeColor="text2"/>
              </w:rPr>
            </w:rPrChange>
          </w:rPr>
          <w:t>A line was also added to the first paragraph of the discussion section:</w:t>
        </w:r>
      </w:ins>
    </w:p>
    <w:p w14:paraId="69C8B7BD" w14:textId="66581969" w:rsidR="00D34CE0" w:rsidRPr="00F75708" w:rsidRDefault="00D34CE0" w:rsidP="002C2378">
      <w:pPr>
        <w:pStyle w:val="NormalWeb"/>
        <w:spacing w:before="0" w:beforeAutospacing="0" w:after="0" w:afterAutospacing="0"/>
        <w:jc w:val="left"/>
        <w:rPr>
          <w:ins w:id="326" w:author="Kaitie Sniffen" w:date="2016-10-16T15:16:00Z"/>
          <w:rFonts w:ascii="Times New Roman" w:hAnsi="Times New Roman" w:cs="Times New Roman"/>
          <w:color w:val="1F497D" w:themeColor="text2"/>
          <w:rPrChange w:id="327" w:author="Kaitie Sniffen" w:date="2016-10-24T13:10:00Z">
            <w:rPr>
              <w:ins w:id="328" w:author="Kaitie Sniffen" w:date="2016-10-16T15:16:00Z"/>
              <w:rFonts w:ascii="Times New Roman" w:hAnsi="Times New Roman" w:cs="Times New Roman"/>
              <w:color w:val="1F497D" w:themeColor="text2"/>
            </w:rPr>
          </w:rPrChange>
        </w:rPr>
      </w:pPr>
      <w:ins w:id="329" w:author="Kaitie Sniffen" w:date="2016-10-17T16:58:00Z">
        <w:r w:rsidRPr="00F75708">
          <w:rPr>
            <w:rFonts w:ascii="Times New Roman" w:hAnsi="Times New Roman" w:cs="Times New Roman"/>
            <w:color w:val="1F497D" w:themeColor="text2"/>
            <w:rPrChange w:id="330" w:author="Kaitie Sniffen" w:date="2016-10-24T13:10:00Z">
              <w:rPr>
                <w:rFonts w:ascii="Times New Roman" w:hAnsi="Times New Roman" w:cs="Times New Roman"/>
                <w:color w:val="1F497D" w:themeColor="text2"/>
              </w:rPr>
            </w:rPrChange>
          </w:rPr>
          <w:tab/>
          <w:t>“The system was operated as a semi-batch reactor, where each week was operated under discrete conditions.”</w:t>
        </w:r>
      </w:ins>
    </w:p>
    <w:p w14:paraId="38ABD4C2" w14:textId="632031DA" w:rsidR="003C16D0" w:rsidRPr="00F75708" w:rsidRDefault="003C16D0" w:rsidP="002C2378">
      <w:pPr>
        <w:pStyle w:val="NormalWeb"/>
        <w:spacing w:before="0" w:beforeAutospacing="0" w:after="0" w:afterAutospacing="0"/>
        <w:jc w:val="left"/>
        <w:rPr>
          <w:ins w:id="331" w:author="Kaitie Sniffen" w:date="2016-10-15T17:58:00Z"/>
          <w:rFonts w:ascii="Times New Roman" w:hAnsi="Times New Roman" w:cs="Times New Roman"/>
          <w:color w:val="1F497D" w:themeColor="text2"/>
          <w:highlight w:val="yellow"/>
          <w:rPrChange w:id="332" w:author="Kaitie Sniffen" w:date="2016-10-24T13:10:00Z">
            <w:rPr>
              <w:ins w:id="333" w:author="Kaitie Sniffen" w:date="2016-10-15T17:58:00Z"/>
              <w:rFonts w:ascii="Times New Roman" w:hAnsi="Times New Roman" w:cs="Times New Roman"/>
              <w:color w:val="1F497D" w:themeColor="text2"/>
              <w:highlight w:val="yellow"/>
            </w:rPr>
          </w:rPrChange>
        </w:rPr>
      </w:pPr>
      <w:ins w:id="334" w:author="Kaitie Sniffen" w:date="2016-10-16T15:16:00Z">
        <w:r w:rsidRPr="00F75708">
          <w:rPr>
            <w:rFonts w:ascii="Times New Roman" w:hAnsi="Times New Roman" w:cs="Times New Roman"/>
            <w:color w:val="1F497D" w:themeColor="text2"/>
            <w:rPrChange w:id="335" w:author="Kaitie Sniffen" w:date="2016-10-24T13:10:00Z">
              <w:rPr>
                <w:rFonts w:ascii="Times New Roman" w:hAnsi="Times New Roman" w:cs="Times New Roman"/>
                <w:color w:val="1F497D" w:themeColor="text2"/>
              </w:rPr>
            </w:rPrChange>
          </w:rPr>
          <w:tab/>
          <w:t xml:space="preserve">The ATs </w:t>
        </w:r>
      </w:ins>
      <w:ins w:id="336" w:author="Kaitie Sniffen" w:date="2016-10-16T15:17:00Z">
        <w:r w:rsidRPr="00F75708">
          <w:rPr>
            <w:rFonts w:ascii="Times New Roman" w:hAnsi="Times New Roman" w:cs="Times New Roman"/>
            <w:color w:val="1F497D" w:themeColor="text2"/>
            <w:rPrChange w:id="337" w:author="Kaitie Sniffen" w:date="2016-10-24T13:10:00Z">
              <w:rPr>
                <w:rFonts w:ascii="Times New Roman" w:hAnsi="Times New Roman" w:cs="Times New Roman"/>
                <w:color w:val="1F497D" w:themeColor="text2"/>
              </w:rPr>
            </w:rPrChange>
          </w:rPr>
          <w:t xml:space="preserve">and RWPs were different sizes on purpose, so that the </w:t>
        </w:r>
      </w:ins>
      <w:ins w:id="338" w:author="Kaitie Sniffen" w:date="2016-10-16T15:18:00Z">
        <w:r w:rsidR="0010147E" w:rsidRPr="00F75708">
          <w:rPr>
            <w:rFonts w:ascii="Times New Roman" w:hAnsi="Times New Roman" w:cs="Times New Roman"/>
            <w:color w:val="1F497D" w:themeColor="text2"/>
            <w:rPrChange w:id="339" w:author="Kaitie Sniffen" w:date="2016-10-24T13:10:00Z">
              <w:rPr>
                <w:rFonts w:ascii="Times New Roman" w:hAnsi="Times New Roman" w:cs="Times New Roman"/>
                <w:color w:val="1F497D" w:themeColor="text2"/>
              </w:rPr>
            </w:rPrChange>
          </w:rPr>
          <w:t>bioprocesses</w:t>
        </w:r>
      </w:ins>
      <w:ins w:id="340" w:author="Kaitie Sniffen" w:date="2016-10-16T15:17:00Z">
        <w:r w:rsidRPr="00F75708">
          <w:rPr>
            <w:rFonts w:ascii="Times New Roman" w:hAnsi="Times New Roman" w:cs="Times New Roman"/>
            <w:color w:val="1F497D" w:themeColor="text2"/>
            <w:rPrChange w:id="341" w:author="Kaitie Sniffen" w:date="2016-10-24T13:10:00Z">
              <w:rPr>
                <w:rFonts w:ascii="Times New Roman" w:hAnsi="Times New Roman" w:cs="Times New Roman"/>
                <w:color w:val="1F497D" w:themeColor="text2"/>
              </w:rPr>
            </w:rPrChange>
          </w:rPr>
          <w:t xml:space="preserve"> occurring within these </w:t>
        </w:r>
        <w:r w:rsidR="0010147E" w:rsidRPr="00F75708">
          <w:rPr>
            <w:rFonts w:ascii="Times New Roman" w:hAnsi="Times New Roman" w:cs="Times New Roman"/>
            <w:color w:val="1F497D" w:themeColor="text2"/>
            <w:rPrChange w:id="342" w:author="Kaitie Sniffen" w:date="2016-10-24T13:10:00Z">
              <w:rPr>
                <w:rFonts w:ascii="Times New Roman" w:hAnsi="Times New Roman" w:cs="Times New Roman"/>
                <w:color w:val="1F497D" w:themeColor="text2"/>
              </w:rPr>
            </w:rPrChange>
          </w:rPr>
          <w:t xml:space="preserve">vessels could be compared. </w:t>
        </w:r>
      </w:ins>
      <w:ins w:id="343" w:author="Kaitie Sniffen" w:date="2016-10-16T15:18:00Z">
        <w:r w:rsidR="0010147E" w:rsidRPr="00F75708">
          <w:rPr>
            <w:rFonts w:ascii="Times New Roman" w:hAnsi="Times New Roman" w:cs="Times New Roman"/>
            <w:color w:val="1F497D" w:themeColor="text2"/>
            <w:rPrChange w:id="344" w:author="Kaitie Sniffen" w:date="2016-10-24T13:10:00Z">
              <w:rPr>
                <w:rFonts w:ascii="Times New Roman" w:hAnsi="Times New Roman" w:cs="Times New Roman"/>
                <w:color w:val="1F497D" w:themeColor="text2"/>
              </w:rPr>
            </w:rPrChange>
          </w:rPr>
          <w:t xml:space="preserve">Comparing the growth rates and removal rates occurring at potentially different rates is the point of this </w:t>
        </w:r>
      </w:ins>
      <w:ins w:id="345" w:author="Kaitie Sniffen" w:date="2016-10-16T15:19:00Z">
        <w:r w:rsidR="0010147E" w:rsidRPr="00F75708">
          <w:rPr>
            <w:rFonts w:ascii="Times New Roman" w:hAnsi="Times New Roman" w:cs="Times New Roman"/>
            <w:color w:val="1F497D" w:themeColor="text2"/>
            <w:rPrChange w:id="346" w:author="Kaitie Sniffen" w:date="2016-10-24T13:10:00Z">
              <w:rPr>
                <w:rFonts w:ascii="Times New Roman" w:hAnsi="Times New Roman" w:cs="Times New Roman"/>
                <w:color w:val="1F497D" w:themeColor="text2"/>
              </w:rPr>
            </w:rPrChange>
          </w:rPr>
          <w:t xml:space="preserve">manuscript. </w:t>
        </w:r>
      </w:ins>
      <w:ins w:id="347" w:author="Kaitie Sniffen" w:date="2016-10-16T15:18:00Z">
        <w:r w:rsidR="0010147E" w:rsidRPr="00F75708">
          <w:rPr>
            <w:rFonts w:ascii="Times New Roman" w:hAnsi="Times New Roman" w:cs="Times New Roman"/>
            <w:color w:val="1F497D" w:themeColor="text2"/>
            <w:rPrChange w:id="348" w:author="Kaitie Sniffen" w:date="2016-10-24T13:10:00Z">
              <w:rPr>
                <w:rFonts w:ascii="Times New Roman" w:hAnsi="Times New Roman" w:cs="Times New Roman"/>
                <w:color w:val="1F497D" w:themeColor="text2"/>
              </w:rPr>
            </w:rPrChange>
          </w:rPr>
          <w:t xml:space="preserve"> </w:t>
        </w:r>
      </w:ins>
    </w:p>
    <w:p w14:paraId="6E18DACD" w14:textId="7882A31D" w:rsidR="007C6AFD" w:rsidRPr="00F65039" w:rsidRDefault="007C6AFD" w:rsidP="00D34CE0">
      <w:pPr>
        <w:pStyle w:val="NormalWeb"/>
        <w:spacing w:before="0" w:beforeAutospacing="0" w:after="0" w:afterAutospacing="0"/>
        <w:jc w:val="left"/>
        <w:rPr>
          <w:ins w:id="349" w:author="Kaitie Sniffen" w:date="2016-10-16T15:55:00Z"/>
          <w:rFonts w:ascii="Times New Roman" w:hAnsi="Times New Roman" w:cs="Times New Roman"/>
          <w:color w:val="1F497D" w:themeColor="text2"/>
          <w:highlight w:val="yellow"/>
        </w:rPr>
      </w:pPr>
      <w:ins w:id="350" w:author="Kaitie Sniffen" w:date="2016-10-16T15:54:00Z">
        <w:r w:rsidRPr="00F65039">
          <w:rPr>
            <w:rFonts w:ascii="Times New Roman" w:hAnsi="Times New Roman" w:cs="Times New Roman"/>
            <w:color w:val="1F497D" w:themeColor="text2"/>
          </w:rPr>
          <w:tab/>
        </w:r>
      </w:ins>
    </w:p>
    <w:p w14:paraId="4AA7A941" w14:textId="49621D19" w:rsidR="007C6AFD" w:rsidRPr="00422DA4" w:rsidRDefault="007C6AFD" w:rsidP="002C2378">
      <w:pPr>
        <w:pStyle w:val="NormalWeb"/>
        <w:spacing w:before="0" w:beforeAutospacing="0" w:after="0" w:afterAutospacing="0"/>
        <w:jc w:val="left"/>
        <w:rPr>
          <w:ins w:id="351" w:author="Kaitie Sniffen" w:date="2016-10-15T17:58:00Z"/>
          <w:rFonts w:ascii="Times New Roman" w:hAnsi="Times New Roman" w:cs="Times New Roman"/>
          <w:color w:val="auto"/>
          <w:highlight w:val="yellow"/>
        </w:rPr>
      </w:pPr>
    </w:p>
    <w:p w14:paraId="5475E427" w14:textId="4CB7E4F7" w:rsidR="00DC2E8B" w:rsidRPr="00F75708" w:rsidRDefault="00D63D92" w:rsidP="002C2378">
      <w:pPr>
        <w:rPr>
          <w:ins w:id="352" w:author="Kaitie Sniffen" w:date="2016-10-15T18:16:00Z"/>
          <w:rFonts w:ascii="Calibri" w:eastAsia="Times New Roman" w:hAnsi="Calibri" w:cs="Times New Roman"/>
          <w:color w:val="1F497D" w:themeColor="text2"/>
          <w:shd w:val="clear" w:color="auto" w:fill="FFFFFF"/>
        </w:rPr>
      </w:pPr>
      <w:r w:rsidRPr="00D63D92">
        <w:rPr>
          <w:rFonts w:ascii="Calibri" w:eastAsia="Times New Roman" w:hAnsi="Calibri" w:cs="Times New Roman"/>
          <w:color w:val="212121"/>
          <w:shd w:val="clear" w:color="auto" w:fill="FFFFFF"/>
        </w:rPr>
        <w:br/>
        <w:t xml:space="preserve">-A </w:t>
      </w:r>
      <w:proofErr w:type="spellStart"/>
      <w:r w:rsidRPr="00D63D92">
        <w:rPr>
          <w:rFonts w:ascii="Calibri" w:eastAsia="Times New Roman" w:hAnsi="Calibri" w:cs="Times New Roman"/>
          <w:color w:val="212121"/>
          <w:shd w:val="clear" w:color="auto" w:fill="FFFFFF"/>
        </w:rPr>
        <w:t>bioproceses</w:t>
      </w:r>
      <w:proofErr w:type="spellEnd"/>
      <w:r w:rsidRPr="00D63D92">
        <w:rPr>
          <w:rFonts w:ascii="Calibri" w:eastAsia="Times New Roman" w:hAnsi="Calibri" w:cs="Times New Roman"/>
          <w:color w:val="212121"/>
          <w:shd w:val="clear" w:color="auto" w:fill="FFFFFF"/>
        </w:rPr>
        <w:t xml:space="preserve"> for any purpose should be operated until steady state conditions were obtained for he target response parameter or parameters such as ammonia, dissolved nitrogen as they were measured in this study. Lines</w:t>
      </w:r>
      <w:proofErr w:type="gramStart"/>
      <w:r w:rsidRPr="00D63D92">
        <w:rPr>
          <w:rFonts w:ascii="Calibri" w:eastAsia="Times New Roman" w:hAnsi="Calibri" w:cs="Times New Roman"/>
          <w:color w:val="212121"/>
          <w:shd w:val="clear" w:color="auto" w:fill="FFFFFF"/>
        </w:rPr>
        <w:t>:201</w:t>
      </w:r>
      <w:proofErr w:type="gramEnd"/>
      <w:r w:rsidRPr="00D63D92">
        <w:rPr>
          <w:rFonts w:ascii="Calibri" w:eastAsia="Times New Roman" w:hAnsi="Calibri" w:cs="Times New Roman"/>
          <w:color w:val="212121"/>
          <w:shd w:val="clear" w:color="auto" w:fill="FFFFFF"/>
        </w:rPr>
        <w:t xml:space="preserve">-206 states that the "the volume of the each tanks were mixed every week". What I understand from this sentence is that the water from race way were mixed with the aquarium tank. It means that the biomass concentration and nutrient concentrations in each tank were somehow equalized. As far as I am concerned it shouldn't have been done. </w:t>
      </w:r>
      <w:proofErr w:type="gramStart"/>
      <w:r w:rsidRPr="00D63D92">
        <w:rPr>
          <w:rFonts w:ascii="Calibri" w:eastAsia="Times New Roman" w:hAnsi="Calibri" w:cs="Times New Roman"/>
          <w:color w:val="212121"/>
          <w:shd w:val="clear" w:color="auto" w:fill="FFFFFF"/>
        </w:rPr>
        <w:t>Because, the biomass production and nutrient removal capacities of tanks would be different.</w:t>
      </w:r>
      <w:proofErr w:type="gramEnd"/>
      <w:r w:rsidRPr="00D63D92">
        <w:rPr>
          <w:rFonts w:ascii="Calibri" w:eastAsia="Times New Roman" w:hAnsi="Calibri" w:cs="Times New Roman"/>
          <w:color w:val="212121"/>
          <w:shd w:val="clear" w:color="auto" w:fill="FFFFFF"/>
        </w:rPr>
        <w:t xml:space="preserve"> In other words, the concentrations of nutrients in the each tank were different and they were made the same by mixing. I understand that the microbial population could diverge. In fact this is what should have been observed. The rate of removal could change by this mixing as well. Another problem with this mixing is to reach the steady state conditions in the reactors. If the conditions are changed during operation, steady state conditions can not be reached.</w:t>
      </w:r>
      <w:r w:rsidRPr="00D63D92">
        <w:rPr>
          <w:rFonts w:ascii="Calibri" w:eastAsia="Times New Roman" w:hAnsi="Calibri" w:cs="Times New Roman"/>
          <w:color w:val="212121"/>
          <w:shd w:val="clear" w:color="auto" w:fill="FFFFFF"/>
        </w:rPr>
        <w:br/>
      </w:r>
      <w:ins w:id="353" w:author="Kaitie Sniffen" w:date="2016-10-15T18:00:00Z">
        <w:r w:rsidR="002C2378">
          <w:rPr>
            <w:rFonts w:ascii="Calibri" w:eastAsia="Times New Roman" w:hAnsi="Calibri" w:cs="Times New Roman"/>
            <w:color w:val="212121"/>
            <w:shd w:val="clear" w:color="auto" w:fill="FFFFFF"/>
          </w:rPr>
          <w:tab/>
        </w:r>
        <w:r w:rsidR="002C2378" w:rsidRPr="00F75708">
          <w:rPr>
            <w:rFonts w:ascii="Calibri" w:eastAsia="Times New Roman" w:hAnsi="Calibri" w:cs="Times New Roman"/>
            <w:color w:val="1F497D" w:themeColor="text2"/>
            <w:shd w:val="clear" w:color="auto" w:fill="FFFFFF"/>
          </w:rPr>
          <w:t>The volumes of the tanks we</w:t>
        </w:r>
        <w:r w:rsidR="007776DB" w:rsidRPr="00F75708">
          <w:rPr>
            <w:rFonts w:ascii="Calibri" w:eastAsia="Times New Roman" w:hAnsi="Calibri" w:cs="Times New Roman"/>
            <w:color w:val="1F497D" w:themeColor="text2"/>
            <w:shd w:val="clear" w:color="auto" w:fill="FFFFFF"/>
          </w:rPr>
          <w:t xml:space="preserve">re mixed </w:t>
        </w:r>
      </w:ins>
      <w:ins w:id="354" w:author="Kaitie Sniffen" w:date="2016-10-17T16:59:00Z">
        <w:r w:rsidR="00D34CE0" w:rsidRPr="00F75708">
          <w:rPr>
            <w:rFonts w:ascii="Calibri" w:eastAsia="Times New Roman" w:hAnsi="Calibri" w:cs="Times New Roman"/>
            <w:color w:val="1F497D" w:themeColor="text2"/>
            <w:shd w:val="clear" w:color="auto" w:fill="FFFFFF"/>
          </w:rPr>
          <w:t>in between</w:t>
        </w:r>
      </w:ins>
      <w:ins w:id="355" w:author="Kaitie Sniffen" w:date="2016-10-15T18:00:00Z">
        <w:r w:rsidR="007776DB" w:rsidRPr="00F75708">
          <w:rPr>
            <w:rFonts w:ascii="Calibri" w:eastAsia="Times New Roman" w:hAnsi="Calibri" w:cs="Times New Roman"/>
            <w:color w:val="1F497D" w:themeColor="text2"/>
            <w:shd w:val="clear" w:color="auto" w:fill="FFFFFF"/>
          </w:rPr>
          <w:t xml:space="preserve"> sampling, </w:t>
        </w:r>
      </w:ins>
      <w:ins w:id="356" w:author="Kaitie Sniffen" w:date="2016-10-15T18:01:00Z">
        <w:r w:rsidR="007776DB" w:rsidRPr="00F75708">
          <w:rPr>
            <w:rFonts w:ascii="Calibri" w:eastAsia="Times New Roman" w:hAnsi="Calibri" w:cs="Times New Roman"/>
            <w:color w:val="1F497D" w:themeColor="text2"/>
            <w:shd w:val="clear" w:color="auto" w:fill="FFFFFF"/>
          </w:rPr>
          <w:t xml:space="preserve">(after the “end of the week sample” was taken, but before the “beginning of the week sample” was taken).  </w:t>
        </w:r>
      </w:ins>
      <w:ins w:id="357" w:author="Kaitie Sniffen" w:date="2016-10-15T18:02:00Z">
        <w:r w:rsidR="007776DB" w:rsidRPr="00F75708">
          <w:rPr>
            <w:rFonts w:ascii="Calibri" w:eastAsia="Times New Roman" w:hAnsi="Calibri" w:cs="Times New Roman"/>
            <w:color w:val="1F497D" w:themeColor="text2"/>
            <w:shd w:val="clear" w:color="auto" w:fill="FFFFFF"/>
          </w:rPr>
          <w:t xml:space="preserve">This is described in Section 2.2-2.6.  </w:t>
        </w:r>
      </w:ins>
      <w:ins w:id="358" w:author="Kaitie Sniffen" w:date="2016-10-15T18:12:00Z">
        <w:r w:rsidR="00DC2E8B" w:rsidRPr="00F75708">
          <w:rPr>
            <w:rFonts w:ascii="Calibri" w:eastAsia="Times New Roman" w:hAnsi="Calibri" w:cs="Times New Roman"/>
            <w:color w:val="1F497D" w:themeColor="text2"/>
            <w:shd w:val="clear" w:color="auto" w:fill="FFFFFF"/>
          </w:rPr>
          <w:t xml:space="preserve">The lines </w:t>
        </w:r>
      </w:ins>
      <w:ins w:id="359" w:author="Kaitie Sniffen" w:date="2016-10-16T15:20:00Z">
        <w:r w:rsidR="0010147E" w:rsidRPr="00F75708">
          <w:rPr>
            <w:rFonts w:ascii="Calibri" w:eastAsia="Times New Roman" w:hAnsi="Calibri" w:cs="Times New Roman"/>
            <w:color w:val="1F497D" w:themeColor="text2"/>
            <w:shd w:val="clear" w:color="auto" w:fill="FFFFFF"/>
          </w:rPr>
          <w:t xml:space="preserve">referenced in the comment </w:t>
        </w:r>
      </w:ins>
      <w:ins w:id="360" w:author="Kaitie Sniffen" w:date="2016-10-15T18:12:00Z">
        <w:r w:rsidR="00DC2E8B" w:rsidRPr="00F75708">
          <w:rPr>
            <w:rFonts w:ascii="Calibri" w:eastAsia="Times New Roman" w:hAnsi="Calibri" w:cs="Times New Roman"/>
            <w:color w:val="1F497D" w:themeColor="text2"/>
            <w:shd w:val="clear" w:color="auto" w:fill="FFFFFF"/>
          </w:rPr>
          <w:t>above are</w:t>
        </w:r>
        <w:r w:rsidR="0010147E" w:rsidRPr="00F75708">
          <w:rPr>
            <w:rFonts w:ascii="Calibri" w:eastAsia="Times New Roman" w:hAnsi="Calibri" w:cs="Times New Roman"/>
            <w:color w:val="1F497D" w:themeColor="text2"/>
            <w:shd w:val="clear" w:color="auto" w:fill="FFFFFF"/>
          </w:rPr>
          <w:t xml:space="preserve"> misquoted.  They </w:t>
        </w:r>
      </w:ins>
      <w:bookmarkStart w:id="361" w:name="_GoBack"/>
      <w:bookmarkEnd w:id="361"/>
      <w:ins w:id="362" w:author="Kaitie Sniffen" w:date="2016-10-15T18:13:00Z">
        <w:r w:rsidR="00DC2E8B" w:rsidRPr="00F75708">
          <w:rPr>
            <w:rFonts w:ascii="Calibri" w:eastAsia="Times New Roman" w:hAnsi="Calibri" w:cs="Times New Roman"/>
            <w:color w:val="1F497D" w:themeColor="text2"/>
            <w:shd w:val="clear" w:color="auto" w:fill="FFFFFF"/>
          </w:rPr>
          <w:t>actually</w:t>
        </w:r>
      </w:ins>
      <w:ins w:id="363" w:author="Kaitie Sniffen" w:date="2016-10-15T18:12:00Z">
        <w:r w:rsidR="00DC2E8B" w:rsidRPr="00F75708">
          <w:rPr>
            <w:rFonts w:ascii="Calibri" w:eastAsia="Times New Roman" w:hAnsi="Calibri" w:cs="Times New Roman"/>
            <w:color w:val="1F497D" w:themeColor="text2"/>
            <w:shd w:val="clear" w:color="auto" w:fill="FFFFFF"/>
          </w:rPr>
          <w:t xml:space="preserve"> </w:t>
        </w:r>
      </w:ins>
      <w:ins w:id="364" w:author="Kaitie Sniffen" w:date="2016-10-15T18:13:00Z">
        <w:r w:rsidR="00DC2E8B" w:rsidRPr="00F75708">
          <w:rPr>
            <w:rFonts w:ascii="Calibri" w:eastAsia="Times New Roman" w:hAnsi="Calibri" w:cs="Times New Roman"/>
            <w:color w:val="1F497D" w:themeColor="text2"/>
            <w:shd w:val="clear" w:color="auto" w:fill="FFFFFF"/>
          </w:rPr>
          <w:t xml:space="preserve">say: </w:t>
        </w:r>
      </w:ins>
    </w:p>
    <w:p w14:paraId="14CE5394" w14:textId="49BE8C00" w:rsidR="002C2378" w:rsidRPr="00F75708" w:rsidRDefault="00DC2E8B" w:rsidP="00DC2E8B">
      <w:pPr>
        <w:ind w:firstLine="720"/>
        <w:rPr>
          <w:ins w:id="365" w:author="Kaitie Sniffen" w:date="2016-10-15T17:59:00Z"/>
          <w:rFonts w:ascii="Times New Roman" w:hAnsi="Times New Roman" w:cs="Times New Roman"/>
          <w:color w:val="1F497D" w:themeColor="text2"/>
        </w:rPr>
      </w:pPr>
      <w:ins w:id="366" w:author="Kaitie Sniffen" w:date="2016-10-15T18:13:00Z">
        <w:r w:rsidRPr="00F75708">
          <w:rPr>
            <w:rFonts w:ascii="Calibri" w:eastAsia="Times New Roman" w:hAnsi="Calibri" w:cs="Times New Roman"/>
            <w:color w:val="1F497D" w:themeColor="text2"/>
            <w:shd w:val="clear" w:color="auto" w:fill="FFFFFF"/>
          </w:rPr>
          <w:t>“</w:t>
        </w:r>
        <w:r w:rsidRPr="00F75708">
          <w:rPr>
            <w:rFonts w:ascii="Times New Roman" w:hAnsi="Times New Roman" w:cs="Times New Roman"/>
            <w:color w:val="1F497D" w:themeColor="text2"/>
          </w:rPr>
          <w:t>The volume from the raceway pond and aquarium tank of each system were mixed at the beginning of each week to ensure that the starting conditions, specifically the inoculum culture, in the two scales were equal. These volumes were mixed at the beginning of each weekly cycle to reduce the likelihood that the microbial community of the cultures would diverge over the course of the study, which would have led to an inaccurate comparison of reactor conditions.</w:t>
        </w:r>
        <w:r w:rsidRPr="00F75708">
          <w:rPr>
            <w:rFonts w:ascii="Calibri" w:eastAsia="Times New Roman" w:hAnsi="Calibri" w:cs="Times New Roman"/>
            <w:color w:val="1F497D" w:themeColor="text2"/>
            <w:shd w:val="clear" w:color="auto" w:fill="FFFFFF"/>
          </w:rPr>
          <w:t>“</w:t>
        </w:r>
      </w:ins>
    </w:p>
    <w:p w14:paraId="23E6AEA2" w14:textId="77777777" w:rsidR="00C742F9" w:rsidRPr="00F75708" w:rsidRDefault="007C6AFD" w:rsidP="007C6AFD">
      <w:pPr>
        <w:pStyle w:val="NormalWeb"/>
        <w:spacing w:before="0" w:beforeAutospacing="0" w:after="0" w:afterAutospacing="0"/>
        <w:jc w:val="left"/>
        <w:rPr>
          <w:ins w:id="367" w:author="Kaitie Sniffen" w:date="2016-10-16T15:57:00Z"/>
          <w:rFonts w:ascii="Times New Roman" w:hAnsi="Times New Roman" w:cs="Times New Roman"/>
          <w:color w:val="1F497D" w:themeColor="text2"/>
        </w:rPr>
      </w:pPr>
      <w:ins w:id="368" w:author="Kaitie Sniffen" w:date="2016-10-16T15:56:00Z">
        <w:r w:rsidRPr="00F75708">
          <w:rPr>
            <w:rFonts w:cs="Times New Roman"/>
            <w:color w:val="1F497D" w:themeColor="text2"/>
            <w:shd w:val="clear" w:color="auto" w:fill="FFFFFF"/>
          </w:rPr>
          <w:tab/>
        </w:r>
      </w:ins>
      <w:ins w:id="369" w:author="Kaitie Sniffen" w:date="2016-10-16T15:57:00Z">
        <w:r w:rsidRPr="00F75708">
          <w:rPr>
            <w:rFonts w:ascii="Times New Roman" w:hAnsi="Times New Roman" w:cs="Times New Roman"/>
            <w:color w:val="1F497D" w:themeColor="text2"/>
          </w:rPr>
          <w:t>The AT and RWP were not mixed continuously throughout the week</w:t>
        </w:r>
        <w:r w:rsidR="00C742F9" w:rsidRPr="00F75708">
          <w:rPr>
            <w:rFonts w:ascii="Times New Roman" w:hAnsi="Times New Roman" w:cs="Times New Roman"/>
            <w:color w:val="1F497D" w:themeColor="text2"/>
          </w:rPr>
          <w:t xml:space="preserve">.  The wording of 2.3.1 was adjusted to clarify this </w:t>
        </w:r>
      </w:ins>
    </w:p>
    <w:p w14:paraId="4604EF01" w14:textId="73CE5A57" w:rsidR="00C742F9" w:rsidRPr="00F75708" w:rsidRDefault="00C742F9" w:rsidP="007C6AFD">
      <w:pPr>
        <w:pStyle w:val="NormalWeb"/>
        <w:spacing w:before="0" w:beforeAutospacing="0" w:after="0" w:afterAutospacing="0"/>
        <w:jc w:val="left"/>
        <w:rPr>
          <w:ins w:id="370" w:author="Kaitie Sniffen" w:date="2016-10-17T17:02:00Z"/>
          <w:rFonts w:ascii="Times New Roman" w:hAnsi="Times New Roman" w:cs="Times New Roman"/>
          <w:color w:val="1F497D" w:themeColor="text2"/>
        </w:rPr>
      </w:pPr>
      <w:ins w:id="371" w:author="Kaitie Sniffen" w:date="2016-10-17T17:02:00Z">
        <w:r w:rsidRPr="00F75708">
          <w:rPr>
            <w:rFonts w:ascii="Times New Roman" w:hAnsi="Times New Roman" w:cs="Times New Roman"/>
            <w:color w:val="1F497D" w:themeColor="text2"/>
          </w:rPr>
          <w:t>“</w:t>
        </w:r>
        <w:r w:rsidRPr="00F75708">
          <w:rPr>
            <w:rFonts w:ascii="Times New Roman" w:hAnsi="Times New Roman" w:cs="Times New Roman"/>
            <w:color w:val="1F497D" w:themeColor="text2"/>
            <w:highlight w:val="yellow"/>
          </w:rPr>
          <w:t>Once per week, pump the entire volume of the aquarium tank into the raceway pond</w:t>
        </w:r>
        <w:r w:rsidRPr="00F75708">
          <w:rPr>
            <w:rFonts w:ascii="Times New Roman" w:hAnsi="Times New Roman" w:cs="Times New Roman"/>
            <w:color w:val="1F497D" w:themeColor="text2"/>
          </w:rPr>
          <w:t>”</w:t>
        </w:r>
      </w:ins>
    </w:p>
    <w:p w14:paraId="4E6CBA62" w14:textId="0A7E64C4" w:rsidR="00C742F9" w:rsidRPr="00F75708" w:rsidRDefault="00C742F9" w:rsidP="007C6AFD">
      <w:pPr>
        <w:pStyle w:val="NormalWeb"/>
        <w:spacing w:before="0" w:beforeAutospacing="0" w:after="0" w:afterAutospacing="0"/>
        <w:jc w:val="left"/>
        <w:rPr>
          <w:ins w:id="372" w:author="Kaitie Sniffen" w:date="2016-10-17T17:02:00Z"/>
          <w:rFonts w:ascii="Times New Roman" w:hAnsi="Times New Roman" w:cs="Times New Roman"/>
          <w:color w:val="1F497D" w:themeColor="text2"/>
        </w:rPr>
      </w:pPr>
      <w:ins w:id="373" w:author="Kaitie Sniffen" w:date="2016-10-17T17:02:00Z">
        <w:r w:rsidRPr="00F75708">
          <w:rPr>
            <w:rFonts w:ascii="Times New Roman" w:hAnsi="Times New Roman" w:cs="Times New Roman"/>
            <w:color w:val="1F497D" w:themeColor="text2"/>
          </w:rPr>
          <w:t xml:space="preserve">The wording throughout the protocol section was adjusted to help further clarify this point. </w:t>
        </w:r>
      </w:ins>
    </w:p>
    <w:p w14:paraId="2E0DC20E" w14:textId="0793D352" w:rsidR="00DC2E8B" w:rsidRPr="00F75708" w:rsidRDefault="00DC2E8B" w:rsidP="00DC2E8B">
      <w:pPr>
        <w:rPr>
          <w:ins w:id="374" w:author="Kaitie Sniffen" w:date="2016-10-15T18:16:00Z"/>
          <w:rFonts w:ascii="Calibri" w:eastAsia="Times New Roman" w:hAnsi="Calibri" w:cs="Times New Roman"/>
          <w:color w:val="1F497D" w:themeColor="text2"/>
          <w:shd w:val="clear" w:color="auto" w:fill="FFFFFF"/>
        </w:rPr>
      </w:pPr>
    </w:p>
    <w:p w14:paraId="38F85502" w14:textId="15B4CF00" w:rsidR="002C2378" w:rsidRPr="00F75708" w:rsidRDefault="00DC2E8B" w:rsidP="00DC2E8B">
      <w:pPr>
        <w:rPr>
          <w:ins w:id="375" w:author="Kaitie Sniffen" w:date="2016-10-15T17:59:00Z"/>
          <w:rFonts w:ascii="Calibri" w:eastAsia="Times New Roman" w:hAnsi="Calibri" w:cs="Times New Roman"/>
          <w:color w:val="1F497D" w:themeColor="text2"/>
          <w:shd w:val="clear" w:color="auto" w:fill="FFFFFF"/>
        </w:rPr>
      </w:pPr>
      <w:ins w:id="376" w:author="Kaitie Sniffen" w:date="2016-10-15T18:13:00Z">
        <w:r w:rsidRPr="00F75708">
          <w:rPr>
            <w:rFonts w:ascii="Calibri" w:eastAsia="Times New Roman" w:hAnsi="Calibri" w:cs="Times New Roman"/>
            <w:color w:val="1F497D" w:themeColor="text2"/>
            <w:shd w:val="clear" w:color="auto" w:fill="FFFFFF"/>
          </w:rPr>
          <w:t xml:space="preserve">The RWP and AT are mixed once before the start of the week to ensure that the microbial population in the two vessels are equal.  </w:t>
        </w:r>
      </w:ins>
      <w:ins w:id="377" w:author="Kaitie Sniffen" w:date="2016-10-15T18:15:00Z">
        <w:r w:rsidRPr="00F75708">
          <w:rPr>
            <w:rFonts w:ascii="Calibri" w:eastAsia="Times New Roman" w:hAnsi="Calibri" w:cs="Times New Roman"/>
            <w:color w:val="1F497D" w:themeColor="text2"/>
            <w:shd w:val="clear" w:color="auto" w:fill="FFFFFF"/>
          </w:rPr>
          <w:t>In the discussion section it is stated that:</w:t>
        </w:r>
        <w:r w:rsidRPr="00F75708">
          <w:rPr>
            <w:rFonts w:ascii="Calibri" w:eastAsia="Times New Roman" w:hAnsi="Calibri" w:cs="Times New Roman"/>
            <w:color w:val="1F497D" w:themeColor="text2"/>
            <w:shd w:val="clear" w:color="auto" w:fill="FFFFFF"/>
          </w:rPr>
          <w:br/>
        </w:r>
      </w:ins>
      <w:ins w:id="378" w:author="Kaitie Sniffen" w:date="2016-10-15T18:13:00Z">
        <w:r w:rsidRPr="00F75708">
          <w:rPr>
            <w:rFonts w:ascii="Calibri" w:eastAsia="Times New Roman" w:hAnsi="Calibri" w:cs="Times New Roman"/>
            <w:color w:val="1F497D" w:themeColor="text2"/>
            <w:shd w:val="clear" w:color="auto" w:fill="FFFFFF"/>
          </w:rPr>
          <w:t xml:space="preserve"> </w:t>
        </w:r>
      </w:ins>
      <w:ins w:id="379" w:author="Kaitie Sniffen" w:date="2016-10-15T18:15:00Z">
        <w:r w:rsidRPr="00F75708">
          <w:rPr>
            <w:rFonts w:ascii="Calibri" w:eastAsia="Times New Roman" w:hAnsi="Calibri" w:cs="Times New Roman"/>
            <w:color w:val="1F497D" w:themeColor="text2"/>
            <w:shd w:val="clear" w:color="auto" w:fill="FFFFFF"/>
          </w:rPr>
          <w:tab/>
          <w:t>“</w:t>
        </w:r>
        <w:r w:rsidRPr="00F75708">
          <w:rPr>
            <w:rFonts w:ascii="Times New Roman" w:hAnsi="Times New Roman" w:cs="Times New Roman"/>
            <w:color w:val="1F497D" w:themeColor="text2"/>
          </w:rPr>
          <w:t xml:space="preserve">The length of time between mixing the two vessels can be modified based on the application. Since most alga are relatively slow-growing microorganisms, one week is </w:t>
        </w:r>
        <w:r w:rsidRPr="00F75708">
          <w:rPr>
            <w:rFonts w:ascii="Times New Roman" w:hAnsi="Times New Roman" w:cs="Times New Roman"/>
            <w:color w:val="1F497D" w:themeColor="text2"/>
          </w:rPr>
          <w:lastRenderedPageBreak/>
          <w:t>recommended as the shortest amount of time that should be used. A longer period of time between mixing may reveal some variation in the productivity caused by small differences in environmental conditions between the two scales.”</w:t>
        </w:r>
      </w:ins>
    </w:p>
    <w:p w14:paraId="29E205C5" w14:textId="77777777" w:rsidR="002C2378" w:rsidRPr="00F75708" w:rsidRDefault="002C2378" w:rsidP="002C2378">
      <w:pPr>
        <w:rPr>
          <w:ins w:id="380" w:author="Kaitie Sniffen" w:date="2016-10-15T18:16:00Z"/>
          <w:rFonts w:ascii="Calibri" w:eastAsia="Times New Roman" w:hAnsi="Calibri" w:cs="Times New Roman"/>
          <w:color w:val="1F497D" w:themeColor="text2"/>
          <w:shd w:val="clear" w:color="auto" w:fill="FFFFFF"/>
        </w:rPr>
      </w:pPr>
    </w:p>
    <w:p w14:paraId="7A45FFED" w14:textId="7D378DDD" w:rsidR="00DC2E8B" w:rsidRPr="00F75708" w:rsidRDefault="00DC2E8B" w:rsidP="002C2378">
      <w:pPr>
        <w:rPr>
          <w:ins w:id="381" w:author="Kaitie Sniffen" w:date="2016-10-15T18:18:00Z"/>
          <w:rFonts w:ascii="Calibri" w:eastAsia="Times New Roman" w:hAnsi="Calibri" w:cs="Times New Roman"/>
          <w:color w:val="1F497D" w:themeColor="text2"/>
          <w:shd w:val="clear" w:color="auto" w:fill="FFFFFF"/>
        </w:rPr>
      </w:pPr>
      <w:ins w:id="382" w:author="Kaitie Sniffen" w:date="2016-10-15T18:16:00Z">
        <w:r w:rsidRPr="00F75708">
          <w:rPr>
            <w:rFonts w:ascii="Calibri" w:eastAsia="Times New Roman" w:hAnsi="Calibri" w:cs="Times New Roman"/>
            <w:color w:val="1F497D" w:themeColor="text2"/>
            <w:shd w:val="clear" w:color="auto" w:fill="FFFFFF"/>
          </w:rPr>
          <w:t xml:space="preserve">The results </w:t>
        </w:r>
      </w:ins>
      <w:ins w:id="383" w:author="Kaitie Sniffen" w:date="2016-10-17T17:04:00Z">
        <w:r w:rsidR="00C742F9" w:rsidRPr="00F75708">
          <w:rPr>
            <w:rFonts w:ascii="Calibri" w:eastAsia="Times New Roman" w:hAnsi="Calibri" w:cs="Times New Roman"/>
            <w:color w:val="1F497D" w:themeColor="text2"/>
            <w:shd w:val="clear" w:color="auto" w:fill="FFFFFF"/>
          </w:rPr>
          <w:t xml:space="preserve">presented in this manuscript </w:t>
        </w:r>
      </w:ins>
      <w:ins w:id="384" w:author="Kaitie Sniffen" w:date="2016-10-15T18:16:00Z">
        <w:r w:rsidRPr="00F75708">
          <w:rPr>
            <w:rFonts w:ascii="Calibri" w:eastAsia="Times New Roman" w:hAnsi="Calibri" w:cs="Times New Roman"/>
            <w:color w:val="1F497D" w:themeColor="text2"/>
            <w:shd w:val="clear" w:color="auto" w:fill="FFFFFF"/>
          </w:rPr>
          <w:t>are a small representative of what a full study would include.  This is included according to the</w:t>
        </w:r>
        <w:r w:rsidR="00BC27C5" w:rsidRPr="00F75708">
          <w:rPr>
            <w:rFonts w:ascii="Calibri" w:eastAsia="Times New Roman" w:hAnsi="Calibri" w:cs="Times New Roman"/>
            <w:color w:val="1F497D" w:themeColor="text2"/>
            <w:shd w:val="clear" w:color="auto" w:fill="FFFFFF"/>
          </w:rPr>
          <w:t xml:space="preserve"> </w:t>
        </w:r>
        <w:proofErr w:type="spellStart"/>
        <w:r w:rsidR="00BC27C5" w:rsidRPr="00F75708">
          <w:rPr>
            <w:rFonts w:ascii="Calibri" w:eastAsia="Times New Roman" w:hAnsi="Calibri" w:cs="Times New Roman"/>
            <w:color w:val="1F497D" w:themeColor="text2"/>
            <w:shd w:val="clear" w:color="auto" w:fill="FFFFFF"/>
          </w:rPr>
          <w:t>JoVE</w:t>
        </w:r>
        <w:proofErr w:type="spellEnd"/>
        <w:r w:rsidR="00BC27C5" w:rsidRPr="00F75708">
          <w:rPr>
            <w:rFonts w:ascii="Calibri" w:eastAsia="Times New Roman" w:hAnsi="Calibri" w:cs="Times New Roman"/>
            <w:color w:val="1F497D" w:themeColor="text2"/>
            <w:shd w:val="clear" w:color="auto" w:fill="FFFFFF"/>
          </w:rPr>
          <w:t xml:space="preserve"> Editor</w:t>
        </w:r>
      </w:ins>
      <w:ins w:id="385" w:author="Kaitie Sniffen" w:date="2016-10-16T15:22:00Z">
        <w:r w:rsidR="00BC27C5" w:rsidRPr="00F75708">
          <w:rPr>
            <w:rFonts w:ascii="Calibri" w:eastAsia="Times New Roman" w:hAnsi="Calibri" w:cs="Times New Roman"/>
            <w:color w:val="1F497D" w:themeColor="text2"/>
            <w:shd w:val="clear" w:color="auto" w:fill="FFFFFF"/>
          </w:rPr>
          <w:t>’s note, and scope of this journal.</w:t>
        </w:r>
      </w:ins>
      <w:ins w:id="386" w:author="Kaitie Sniffen" w:date="2016-10-15T18:16:00Z">
        <w:r w:rsidRPr="00F75708">
          <w:rPr>
            <w:rFonts w:ascii="Calibri" w:eastAsia="Times New Roman" w:hAnsi="Calibri" w:cs="Times New Roman"/>
            <w:color w:val="1F497D" w:themeColor="text2"/>
            <w:shd w:val="clear" w:color="auto" w:fill="FFFFFF"/>
          </w:rPr>
          <w:t xml:space="preserve">  It is also stated in </w:t>
        </w:r>
      </w:ins>
      <w:ins w:id="387" w:author="Kaitie Sniffen" w:date="2016-10-15T18:17:00Z">
        <w:r w:rsidRPr="00F75708">
          <w:rPr>
            <w:rFonts w:ascii="Calibri" w:eastAsia="Times New Roman" w:hAnsi="Calibri" w:cs="Times New Roman"/>
            <w:color w:val="1F497D" w:themeColor="text2"/>
            <w:shd w:val="clear" w:color="auto" w:fill="FFFFFF"/>
          </w:rPr>
          <w:t xml:space="preserve">the </w:t>
        </w:r>
      </w:ins>
      <w:ins w:id="388" w:author="Kaitie Sniffen" w:date="2016-10-17T17:06:00Z">
        <w:r w:rsidR="00A22274" w:rsidRPr="00F75708">
          <w:rPr>
            <w:rFonts w:ascii="Calibri" w:eastAsia="Times New Roman" w:hAnsi="Calibri" w:cs="Times New Roman"/>
            <w:color w:val="1F497D" w:themeColor="text2"/>
            <w:shd w:val="clear" w:color="auto" w:fill="FFFFFF"/>
          </w:rPr>
          <w:t>last sentence of the first paragraph</w:t>
        </w:r>
      </w:ins>
      <w:ins w:id="389" w:author="Kaitie Sniffen" w:date="2016-10-15T18:18:00Z">
        <w:r w:rsidRPr="00F75708">
          <w:rPr>
            <w:rFonts w:ascii="Calibri" w:eastAsia="Times New Roman" w:hAnsi="Calibri" w:cs="Times New Roman"/>
            <w:color w:val="1F497D" w:themeColor="text2"/>
            <w:shd w:val="clear" w:color="auto" w:fill="FFFFFF"/>
          </w:rPr>
          <w:t xml:space="preserve"> of the </w:t>
        </w:r>
      </w:ins>
      <w:ins w:id="390" w:author="Kaitie Sniffen" w:date="2016-10-15T18:17:00Z">
        <w:r w:rsidRPr="00F75708">
          <w:rPr>
            <w:rFonts w:ascii="Calibri" w:eastAsia="Times New Roman" w:hAnsi="Calibri" w:cs="Times New Roman"/>
            <w:color w:val="1F497D" w:themeColor="text2"/>
            <w:shd w:val="clear" w:color="auto" w:fill="FFFFFF"/>
          </w:rPr>
          <w:t xml:space="preserve">discussion </w:t>
        </w:r>
      </w:ins>
      <w:ins w:id="391" w:author="Kaitie Sniffen" w:date="2016-10-15T18:18:00Z">
        <w:r w:rsidRPr="00F75708">
          <w:rPr>
            <w:rFonts w:ascii="Calibri" w:eastAsia="Times New Roman" w:hAnsi="Calibri" w:cs="Times New Roman"/>
            <w:color w:val="1F497D" w:themeColor="text2"/>
            <w:shd w:val="clear" w:color="auto" w:fill="FFFFFF"/>
          </w:rPr>
          <w:t>section:</w:t>
        </w:r>
      </w:ins>
    </w:p>
    <w:p w14:paraId="7FDA2C8D" w14:textId="593671BA" w:rsidR="00DC2E8B" w:rsidRPr="00F75708" w:rsidRDefault="00DC2E8B" w:rsidP="002C2378">
      <w:pPr>
        <w:rPr>
          <w:ins w:id="392" w:author="Kaitie Sniffen" w:date="2016-10-15T17:59:00Z"/>
          <w:rFonts w:ascii="Times New Roman" w:hAnsi="Times New Roman" w:cs="Times New Roman"/>
          <w:color w:val="1F497D" w:themeColor="text2"/>
        </w:rPr>
      </w:pPr>
      <w:ins w:id="393" w:author="Kaitie Sniffen" w:date="2016-10-15T18:18:00Z">
        <w:r w:rsidRPr="00F75708">
          <w:rPr>
            <w:rFonts w:ascii="Calibri" w:eastAsia="Times New Roman" w:hAnsi="Calibri" w:cs="Times New Roman"/>
            <w:color w:val="1F497D" w:themeColor="text2"/>
            <w:shd w:val="clear" w:color="auto" w:fill="FFFFFF"/>
          </w:rPr>
          <w:tab/>
          <w:t>“</w:t>
        </w:r>
        <w:r w:rsidRPr="00F75708">
          <w:rPr>
            <w:rFonts w:ascii="Times New Roman" w:hAnsi="Times New Roman" w:cs="Times New Roman"/>
            <w:color w:val="1F497D" w:themeColor="text2"/>
          </w:rPr>
          <w:t xml:space="preserve">Representative results account for the first 8 weeks of system operation, however a full study </w:t>
        </w:r>
      </w:ins>
      <w:ins w:id="394" w:author="Kaitie Sniffen" w:date="2016-10-17T17:06:00Z">
        <w:r w:rsidR="00A22274" w:rsidRPr="00F75708">
          <w:rPr>
            <w:rFonts w:ascii="Times New Roman" w:hAnsi="Times New Roman" w:cs="Times New Roman"/>
            <w:color w:val="1F497D" w:themeColor="text2"/>
          </w:rPr>
          <w:t>w</w:t>
        </w:r>
      </w:ins>
      <w:ins w:id="395" w:author="Kaitie Sniffen" w:date="2016-10-15T18:18:00Z">
        <w:r w:rsidRPr="00F75708">
          <w:rPr>
            <w:rFonts w:ascii="Times New Roman" w:hAnsi="Times New Roman" w:cs="Times New Roman"/>
            <w:color w:val="1F497D" w:themeColor="text2"/>
          </w:rPr>
          <w:t>ould extend for much longer periods to account for seasonal variability in environmental conditions.”</w:t>
        </w:r>
      </w:ins>
    </w:p>
    <w:p w14:paraId="77B25499" w14:textId="4A68FE80" w:rsidR="005A2316" w:rsidRDefault="00D63D92" w:rsidP="002C2378">
      <w:pPr>
        <w:rPr>
          <w:ins w:id="396" w:author="Kaitie Sniffen" w:date="2016-10-15T14:09: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br/>
      </w:r>
      <w:r w:rsidRPr="00905C7D">
        <w:rPr>
          <w:rFonts w:ascii="Calibri" w:eastAsia="Times New Roman" w:hAnsi="Calibri" w:cs="Times New Roman"/>
          <w:i/>
          <w:iCs/>
          <w:color w:val="212121"/>
          <w:shd w:val="clear" w:color="auto" w:fill="FFFFFF"/>
        </w:rPr>
        <w:t>Minor Concerns:</w:t>
      </w:r>
      <w:r w:rsidRPr="00D63D92">
        <w:rPr>
          <w:rFonts w:ascii="Calibri" w:eastAsia="Times New Roman" w:hAnsi="Calibri" w:cs="Times New Roman"/>
          <w:color w:val="212121"/>
          <w:shd w:val="clear" w:color="auto" w:fill="FFFFFF"/>
        </w:rPr>
        <w:br/>
        <w:t>-Lines 108-109: "A 'paired system' refers to one aquarium tank and one raceway pond. This study uses two paired systems to duplicate its findings." As far as I understood, aquarium tanks and raceway systems were operated sequentially (</w:t>
      </w:r>
      <w:ins w:id="397" w:author="Kaitie Sniffen" w:date="2016-10-15T14:46:00Z">
        <w:r w:rsidR="00952E73">
          <w:rPr>
            <w:rFonts w:ascii="Calibri" w:eastAsia="Times New Roman" w:hAnsi="Calibri" w:cs="Times New Roman"/>
            <w:color w:val="212121"/>
            <w:shd w:val="clear" w:color="auto" w:fill="FFFFFF"/>
          </w:rPr>
          <w:t>l</w:t>
        </w:r>
      </w:ins>
      <w:r w:rsidRPr="00D63D92">
        <w:rPr>
          <w:rFonts w:ascii="Calibri" w:eastAsia="Times New Roman" w:hAnsi="Calibri" w:cs="Times New Roman"/>
          <w:color w:val="212121"/>
          <w:shd w:val="clear" w:color="auto" w:fill="FFFFFF"/>
        </w:rPr>
        <w:t>ines 142- 143) and two sequential systems were run in parallel. System 1 and System 2 states the each or these parallel operations. Please define system 1 and system 2 in Lines 108 and 109 (for example) if they are parallel operations.</w:t>
      </w:r>
    </w:p>
    <w:p w14:paraId="47AF381B" w14:textId="086C19A7" w:rsidR="005A2316" w:rsidRPr="00F75708" w:rsidRDefault="005A2316" w:rsidP="008656E7">
      <w:pPr>
        <w:pStyle w:val="NormalWeb"/>
        <w:spacing w:before="0" w:beforeAutospacing="0" w:after="0" w:afterAutospacing="0"/>
        <w:ind w:firstLine="720"/>
        <w:jc w:val="left"/>
        <w:rPr>
          <w:ins w:id="398" w:author="Kaitie Sniffen" w:date="2016-10-15T14:10:00Z"/>
          <w:rFonts w:ascii="Times New Roman" w:hAnsi="Times New Roman" w:cs="Times New Roman"/>
          <w:color w:val="1F497D" w:themeColor="text2"/>
          <w:rPrChange w:id="399" w:author="Kaitie Sniffen" w:date="2016-10-24T13:10:00Z">
            <w:rPr>
              <w:ins w:id="400" w:author="Kaitie Sniffen" w:date="2016-10-15T14:10:00Z"/>
              <w:rFonts w:ascii="Times New Roman" w:hAnsi="Times New Roman" w:cs="Times New Roman"/>
              <w:color w:val="1F497D" w:themeColor="text2"/>
            </w:rPr>
          </w:rPrChange>
        </w:rPr>
      </w:pPr>
      <w:ins w:id="401" w:author="Kaitie Sniffen" w:date="2016-10-15T14:10:00Z">
        <w:r w:rsidRPr="00F75708">
          <w:rPr>
            <w:rFonts w:cs="Times New Roman"/>
            <w:color w:val="1F497D" w:themeColor="text2"/>
            <w:shd w:val="clear" w:color="auto" w:fill="FFFFFF"/>
          </w:rPr>
          <w:t>The note under syste</w:t>
        </w:r>
        <w:r w:rsidR="008656E7" w:rsidRPr="00F75708">
          <w:rPr>
            <w:rFonts w:cs="Times New Roman"/>
            <w:color w:val="1F497D" w:themeColor="text2"/>
            <w:shd w:val="clear" w:color="auto" w:fill="FFFFFF"/>
          </w:rPr>
          <w:t>m set up was changed to include</w:t>
        </w:r>
        <w:r w:rsidRPr="00F75708">
          <w:rPr>
            <w:rFonts w:cs="Times New Roman"/>
            <w:color w:val="1F497D" w:themeColor="text2"/>
            <w:shd w:val="clear" w:color="auto" w:fill="FFFFFF"/>
          </w:rPr>
          <w:t xml:space="preserve"> that these systems were operated in parallel. “</w:t>
        </w:r>
        <w:r w:rsidRPr="00F75708">
          <w:rPr>
            <w:rFonts w:ascii="Times New Roman" w:hAnsi="Times New Roman" w:cs="Times New Roman"/>
            <w:b/>
            <w:bCs/>
            <w:color w:val="1F497D" w:themeColor="text2"/>
            <w:highlight w:val="yellow"/>
            <w:rPrChange w:id="402" w:author="Kaitie Sniffen" w:date="2016-10-24T13:10:00Z">
              <w:rPr>
                <w:rFonts w:ascii="Times New Roman" w:hAnsi="Times New Roman" w:cs="Times New Roman"/>
                <w:b/>
                <w:bCs/>
                <w:color w:val="1F497D" w:themeColor="text2"/>
                <w:highlight w:val="yellow"/>
              </w:rPr>
            </w:rPrChange>
          </w:rPr>
          <w:t xml:space="preserve">Note: </w:t>
        </w:r>
        <w:r w:rsidRPr="00F75708">
          <w:rPr>
            <w:rFonts w:ascii="Times New Roman" w:hAnsi="Times New Roman" w:cs="Times New Roman"/>
            <w:color w:val="1F497D" w:themeColor="text2"/>
            <w:highlight w:val="yellow"/>
            <w:rPrChange w:id="403" w:author="Kaitie Sniffen" w:date="2016-10-24T13:10:00Z">
              <w:rPr>
                <w:rFonts w:ascii="Times New Roman" w:hAnsi="Times New Roman" w:cs="Times New Roman"/>
                <w:color w:val="1F497D" w:themeColor="text2"/>
                <w:highlight w:val="yellow"/>
              </w:rPr>
            </w:rPrChange>
          </w:rPr>
          <w:t>A ‘paired system’ refers to one aquarium tank and one raceway pond, run in parallel</w:t>
        </w:r>
        <w:r w:rsidR="00200536" w:rsidRPr="00F75708">
          <w:rPr>
            <w:rFonts w:ascii="Times New Roman" w:hAnsi="Times New Roman" w:cs="Times New Roman"/>
            <w:color w:val="1F497D" w:themeColor="text2"/>
            <w:highlight w:val="yellow"/>
            <w:rPrChange w:id="404" w:author="Kaitie Sniffen" w:date="2016-10-24T13:10:00Z">
              <w:rPr>
                <w:rFonts w:ascii="Times New Roman" w:hAnsi="Times New Roman" w:cs="Times New Roman"/>
                <w:color w:val="1F497D" w:themeColor="text2"/>
                <w:highlight w:val="yellow"/>
              </w:rPr>
            </w:rPrChange>
          </w:rPr>
          <w:t>.</w:t>
        </w:r>
        <w:r w:rsidRPr="00F75708">
          <w:rPr>
            <w:rFonts w:ascii="Times New Roman" w:hAnsi="Times New Roman" w:cs="Times New Roman"/>
            <w:color w:val="1F497D" w:themeColor="text2"/>
            <w:rPrChange w:id="405" w:author="Kaitie Sniffen" w:date="2016-10-24T13:10:00Z">
              <w:rPr>
                <w:rFonts w:ascii="Times New Roman" w:hAnsi="Times New Roman" w:cs="Times New Roman"/>
                <w:color w:val="1F497D" w:themeColor="text2"/>
              </w:rPr>
            </w:rPrChange>
          </w:rPr>
          <w:t>“</w:t>
        </w:r>
      </w:ins>
      <w:ins w:id="406" w:author="Kaitie Sniffen" w:date="2016-10-19T14:49:00Z">
        <w:r w:rsidR="00C44B78" w:rsidRPr="00F75708">
          <w:rPr>
            <w:rFonts w:ascii="Times New Roman" w:hAnsi="Times New Roman" w:cs="Times New Roman"/>
            <w:color w:val="1F497D" w:themeColor="text2"/>
            <w:rPrChange w:id="407" w:author="Kaitie Sniffen" w:date="2016-10-24T13:10:00Z">
              <w:rPr>
                <w:rFonts w:ascii="Times New Roman" w:hAnsi="Times New Roman" w:cs="Times New Roman"/>
                <w:color w:val="1F497D" w:themeColor="text2"/>
              </w:rPr>
            </w:rPrChange>
          </w:rPr>
          <w:t xml:space="preserve"> </w:t>
        </w:r>
      </w:ins>
    </w:p>
    <w:p w14:paraId="252E3DA3" w14:textId="280844C5" w:rsidR="005A2316" w:rsidRPr="005A2316" w:rsidRDefault="00D63D92" w:rsidP="008656E7">
      <w:pPr>
        <w:pStyle w:val="NormalWeb"/>
        <w:spacing w:before="0" w:beforeAutospacing="0" w:after="0" w:afterAutospacing="0"/>
        <w:jc w:val="left"/>
        <w:rPr>
          <w:ins w:id="408" w:author="Kaitie Sniffen" w:date="2016-10-15T14:08:00Z"/>
          <w:rFonts w:ascii="Times New Roman" w:hAnsi="Times New Roman" w:cs="Times New Roman"/>
          <w:color w:val="auto"/>
          <w:highlight w:val="yellow"/>
        </w:rPr>
      </w:pPr>
      <w:r w:rsidRPr="00F65039">
        <w:rPr>
          <w:rFonts w:cs="Times New Roman"/>
          <w:color w:val="1F497D" w:themeColor="text2"/>
          <w:shd w:val="clear" w:color="auto" w:fill="FFFFFF"/>
        </w:rPr>
        <w:br/>
      </w:r>
      <w:r w:rsidRPr="00D63D92">
        <w:rPr>
          <w:rFonts w:cs="Times New Roman"/>
          <w:color w:val="212121"/>
          <w:shd w:val="clear" w:color="auto" w:fill="FFFFFF"/>
        </w:rPr>
        <w:t xml:space="preserve">-Lines 142-143: "Pump the tank of system 1 into the raceway pond of system 1. Pump the tank of system 2". It means that the run was sequential. Raceway was operated with the effluent of tank. The initial nutrient and biomass concentrations were the conditions in the effluent of the tank. The </w:t>
      </w:r>
      <w:proofErr w:type="gramStart"/>
      <w:r w:rsidRPr="00D63D92">
        <w:rPr>
          <w:rFonts w:cs="Times New Roman"/>
          <w:color w:val="212121"/>
          <w:shd w:val="clear" w:color="auto" w:fill="FFFFFF"/>
        </w:rPr>
        <w:t>questions is</w:t>
      </w:r>
      <w:proofErr w:type="gramEnd"/>
      <w:r w:rsidRPr="00D63D92">
        <w:rPr>
          <w:rFonts w:cs="Times New Roman"/>
          <w:color w:val="212121"/>
          <w:shd w:val="clear" w:color="auto" w:fill="FFFFFF"/>
        </w:rPr>
        <w:t xml:space="preserve"> that Was the rate calculations done by considering this fact? </w:t>
      </w:r>
      <w:proofErr w:type="gramStart"/>
      <w:r w:rsidRPr="00D63D92">
        <w:rPr>
          <w:rFonts w:cs="Times New Roman"/>
          <w:color w:val="212121"/>
          <w:shd w:val="clear" w:color="auto" w:fill="FFFFFF"/>
        </w:rPr>
        <w:t>Because, the rates given in Figure 2 are different than that of Table 1.</w:t>
      </w:r>
      <w:proofErr w:type="gramEnd"/>
    </w:p>
    <w:p w14:paraId="2BCCE000" w14:textId="23596C95" w:rsidR="00F45D17" w:rsidRPr="00F75708" w:rsidRDefault="005A2316" w:rsidP="00905C7D">
      <w:pPr>
        <w:ind w:firstLine="720"/>
        <w:rPr>
          <w:ins w:id="409" w:author="Kaitie Sniffen" w:date="2016-10-16T16:00:00Z"/>
          <w:rFonts w:ascii="Times New Roman" w:hAnsi="Times New Roman" w:cs="Times New Roman"/>
          <w:color w:val="1F497D" w:themeColor="text2"/>
          <w:highlight w:val="yellow"/>
          <w:rPrChange w:id="410" w:author="Kaitie Sniffen" w:date="2016-10-24T13:10:00Z">
            <w:rPr>
              <w:ins w:id="411" w:author="Kaitie Sniffen" w:date="2016-10-16T16:00:00Z"/>
              <w:rFonts w:ascii="Times New Roman" w:hAnsi="Times New Roman" w:cs="Times New Roman"/>
              <w:color w:val="1F497D" w:themeColor="text2"/>
              <w:highlight w:val="yellow"/>
            </w:rPr>
          </w:rPrChange>
        </w:rPr>
      </w:pPr>
      <w:ins w:id="412" w:author="Kaitie Sniffen" w:date="2016-10-15T14:10:00Z">
        <w:r w:rsidRPr="00F75708">
          <w:rPr>
            <w:rFonts w:ascii="Calibri" w:eastAsia="Times New Roman" w:hAnsi="Calibri" w:cs="Times New Roman"/>
            <w:color w:val="1F497D" w:themeColor="text2"/>
            <w:shd w:val="clear" w:color="auto" w:fill="FFFFFF"/>
          </w:rPr>
          <w:t>These sy</w:t>
        </w:r>
        <w:r w:rsidR="00905C7D" w:rsidRPr="00F75708">
          <w:rPr>
            <w:rFonts w:ascii="Calibri" w:eastAsia="Times New Roman" w:hAnsi="Calibri" w:cs="Times New Roman"/>
            <w:color w:val="1F497D" w:themeColor="text2"/>
            <w:shd w:val="clear" w:color="auto" w:fill="FFFFFF"/>
          </w:rPr>
          <w:t xml:space="preserve">stems were not run sequentially. </w:t>
        </w:r>
      </w:ins>
      <w:ins w:id="413" w:author="Kaitie Sniffen" w:date="2016-10-19T14:52:00Z">
        <w:r w:rsidR="00905C7D" w:rsidRPr="00F75708">
          <w:rPr>
            <w:rFonts w:ascii="Times New Roman" w:hAnsi="Times New Roman" w:cs="Times New Roman"/>
            <w:color w:val="1F497D" w:themeColor="text2"/>
          </w:rPr>
          <w:t xml:space="preserve">The protocol was reworded slightly to help clarify this.  </w:t>
        </w:r>
      </w:ins>
      <w:ins w:id="414" w:author="Kaitie Sniffen" w:date="2016-10-19T14:54:00Z">
        <w:r w:rsidR="00905C7D" w:rsidRPr="00F75708">
          <w:rPr>
            <w:rFonts w:ascii="Times New Roman" w:hAnsi="Times New Roman" w:cs="Times New Roman"/>
            <w:color w:val="1F497D" w:themeColor="text2"/>
            <w:rPrChange w:id="415" w:author="Kaitie Sniffen" w:date="2016-10-24T13:10:00Z">
              <w:rPr>
                <w:rFonts w:ascii="Times New Roman" w:hAnsi="Times New Roman" w:cs="Times New Roman"/>
                <w:color w:val="1F497D" w:themeColor="text2"/>
              </w:rPr>
            </w:rPrChange>
          </w:rPr>
          <w:t>A line was also added to the discussion to help clarify this further: “The system was operated as a semi-batch reactor, where each week was operated under discrete conditions.</w:t>
        </w:r>
      </w:ins>
      <w:ins w:id="416" w:author="Kaitie Sniffen" w:date="2016-10-19T14:55:00Z">
        <w:r w:rsidR="00905C7D" w:rsidRPr="00F75708">
          <w:rPr>
            <w:rFonts w:ascii="Times New Roman" w:hAnsi="Times New Roman" w:cs="Times New Roman"/>
            <w:color w:val="1F497D" w:themeColor="text2"/>
            <w:rPrChange w:id="417" w:author="Kaitie Sniffen" w:date="2016-10-24T13:10:00Z">
              <w:rPr>
                <w:rFonts w:ascii="Times New Roman" w:hAnsi="Times New Roman" w:cs="Times New Roman"/>
                <w:color w:val="1F497D" w:themeColor="text2"/>
              </w:rPr>
            </w:rPrChange>
          </w:rPr>
          <w:t>”</w:t>
        </w:r>
      </w:ins>
    </w:p>
    <w:p w14:paraId="5D9EF2C9" w14:textId="77777777" w:rsidR="00D615CE" w:rsidRDefault="00D63D92" w:rsidP="005A2316">
      <w:pPr>
        <w:ind w:firstLine="720"/>
        <w:rPr>
          <w:ins w:id="418" w:author="Kaitie Sniffen" w:date="2016-10-15T14:17:00Z"/>
          <w:rFonts w:ascii="Calibri" w:eastAsia="Times New Roman" w:hAnsi="Calibri" w:cs="Times New Roman"/>
          <w:color w:val="212121"/>
          <w:shd w:val="clear" w:color="auto" w:fill="FFFFFF"/>
        </w:rPr>
      </w:pPr>
      <w:r w:rsidRPr="00F75708">
        <w:rPr>
          <w:rFonts w:ascii="Calibri" w:eastAsia="Times New Roman" w:hAnsi="Calibri" w:cs="Times New Roman"/>
          <w:color w:val="1F497D" w:themeColor="text2"/>
          <w:shd w:val="clear" w:color="auto" w:fill="FFFFFF"/>
          <w:rPrChange w:id="419" w:author="Kaitie Sniffen" w:date="2016-10-24T13:10:00Z">
            <w:rPr>
              <w:rFonts w:ascii="Calibri" w:eastAsia="Times New Roman" w:hAnsi="Calibri" w:cs="Times New Roman"/>
              <w:color w:val="1F497D" w:themeColor="text2"/>
              <w:shd w:val="clear" w:color="auto" w:fill="FFFFFF"/>
            </w:rPr>
          </w:rPrChange>
        </w:rPr>
        <w:br/>
      </w:r>
      <w:r w:rsidRPr="00D63D92">
        <w:rPr>
          <w:rFonts w:ascii="Calibri" w:eastAsia="Times New Roman" w:hAnsi="Calibri" w:cs="Times New Roman"/>
          <w:color w:val="212121"/>
          <w:shd w:val="clear" w:color="auto" w:fill="FFFFFF"/>
        </w:rPr>
        <w:t>-System was partially loaded with fresh leachate every 3 weeks. It means that the system was loaded 2.5 times for 8 weeks operations. Form Figure 2, It looks that system performance substantially changed on 8th week especially for the system 1. Can this be explained?</w:t>
      </w:r>
    </w:p>
    <w:p w14:paraId="736EE6F1" w14:textId="0C20F496" w:rsidR="000A4451" w:rsidRPr="00F75708" w:rsidRDefault="000A4451" w:rsidP="005A2316">
      <w:pPr>
        <w:ind w:firstLine="720"/>
        <w:rPr>
          <w:ins w:id="420" w:author="Kaitie Sniffen" w:date="2016-10-15T14:27:00Z"/>
          <w:rFonts w:ascii="Calibri" w:eastAsia="Times New Roman" w:hAnsi="Calibri" w:cs="Times New Roman"/>
          <w:color w:val="1F497D" w:themeColor="text2"/>
          <w:shd w:val="clear" w:color="auto" w:fill="FFFFFF"/>
          <w:rPrChange w:id="421" w:author="Kaitie Sniffen" w:date="2016-10-24T13:11:00Z">
            <w:rPr>
              <w:ins w:id="422" w:author="Kaitie Sniffen" w:date="2016-10-15T14:27:00Z"/>
              <w:rFonts w:ascii="Calibri" w:eastAsia="Times New Roman" w:hAnsi="Calibri" w:cs="Times New Roman"/>
              <w:color w:val="1F497D" w:themeColor="text2"/>
              <w:shd w:val="clear" w:color="auto" w:fill="FFFFFF"/>
            </w:rPr>
          </w:rPrChange>
        </w:rPr>
      </w:pPr>
      <w:ins w:id="423" w:author="Kaitie Sniffen" w:date="2016-10-15T14:25:00Z">
        <w:r w:rsidRPr="00F75708">
          <w:rPr>
            <w:rFonts w:ascii="Calibri" w:eastAsia="Times New Roman" w:hAnsi="Calibri" w:cs="Times New Roman"/>
            <w:color w:val="1F497D" w:themeColor="text2"/>
            <w:shd w:val="clear" w:color="auto" w:fill="FFFFFF"/>
          </w:rPr>
          <w:t xml:space="preserve">The system was partially loaded with leachate every week.  Leachate was added every week </w:t>
        </w:r>
      </w:ins>
      <w:ins w:id="424" w:author="Kaitie Sniffen" w:date="2016-10-15T14:26:00Z">
        <w:r w:rsidRPr="00F75708">
          <w:rPr>
            <w:rFonts w:ascii="Calibri" w:eastAsia="Times New Roman" w:hAnsi="Calibri" w:cs="Times New Roman"/>
            <w:color w:val="1F497D" w:themeColor="text2"/>
            <w:shd w:val="clear" w:color="auto" w:fill="FFFFFF"/>
          </w:rPr>
          <w:t xml:space="preserve">(2.4), </w:t>
        </w:r>
      </w:ins>
      <w:ins w:id="425" w:author="Kaitie Sniffen" w:date="2016-10-19T14:55:00Z">
        <w:r w:rsidR="00905C7D" w:rsidRPr="00F75708">
          <w:rPr>
            <w:rFonts w:ascii="Calibri" w:eastAsia="Times New Roman" w:hAnsi="Calibri" w:cs="Times New Roman"/>
            <w:color w:val="1F497D" w:themeColor="text2"/>
            <w:shd w:val="clear" w:color="auto" w:fill="FFFFFF"/>
            <w:rPrChange w:id="426" w:author="Kaitie Sniffen" w:date="2016-10-24T13:11:00Z">
              <w:rPr>
                <w:rFonts w:ascii="Calibri" w:eastAsia="Times New Roman" w:hAnsi="Calibri" w:cs="Times New Roman"/>
                <w:color w:val="1F497D" w:themeColor="text2"/>
                <w:shd w:val="clear" w:color="auto" w:fill="FFFFFF"/>
              </w:rPr>
            </w:rPrChange>
          </w:rPr>
          <w:t xml:space="preserve">for a total of </w:t>
        </w:r>
      </w:ins>
      <w:ins w:id="427" w:author="Kaitie Sniffen" w:date="2016-10-15T14:26:00Z">
        <w:r w:rsidR="00905C7D" w:rsidRPr="00F75708">
          <w:rPr>
            <w:rFonts w:ascii="Calibri" w:eastAsia="Times New Roman" w:hAnsi="Calibri" w:cs="Times New Roman"/>
            <w:color w:val="1F497D" w:themeColor="text2"/>
            <w:shd w:val="clear" w:color="auto" w:fill="FFFFFF"/>
            <w:rPrChange w:id="428" w:author="Kaitie Sniffen" w:date="2016-10-24T13:11:00Z">
              <w:rPr>
                <w:rFonts w:ascii="Calibri" w:eastAsia="Times New Roman" w:hAnsi="Calibri" w:cs="Times New Roman"/>
                <w:color w:val="1F497D" w:themeColor="text2"/>
                <w:shd w:val="clear" w:color="auto" w:fill="FFFFFF"/>
              </w:rPr>
            </w:rPrChange>
          </w:rPr>
          <w:t>8 times over the 8-</w:t>
        </w:r>
        <w:r w:rsidRPr="00F75708">
          <w:rPr>
            <w:rFonts w:ascii="Calibri" w:eastAsia="Times New Roman" w:hAnsi="Calibri" w:cs="Times New Roman"/>
            <w:color w:val="1F497D" w:themeColor="text2"/>
            <w:shd w:val="clear" w:color="auto" w:fill="FFFFFF"/>
            <w:rPrChange w:id="429" w:author="Kaitie Sniffen" w:date="2016-10-24T13:11:00Z">
              <w:rPr>
                <w:rFonts w:ascii="Calibri" w:eastAsia="Times New Roman" w:hAnsi="Calibri" w:cs="Times New Roman"/>
                <w:color w:val="1F497D" w:themeColor="text2"/>
                <w:shd w:val="clear" w:color="auto" w:fill="FFFFFF"/>
              </w:rPr>
            </w:rPrChange>
          </w:rPr>
          <w:t xml:space="preserve">week </w:t>
        </w:r>
      </w:ins>
      <w:ins w:id="430" w:author="Kaitie Sniffen" w:date="2016-10-15T14:27:00Z">
        <w:r w:rsidRPr="00F75708">
          <w:rPr>
            <w:rFonts w:ascii="Calibri" w:eastAsia="Times New Roman" w:hAnsi="Calibri" w:cs="Times New Roman"/>
            <w:color w:val="1F497D" w:themeColor="text2"/>
            <w:shd w:val="clear" w:color="auto" w:fill="FFFFFF"/>
            <w:rPrChange w:id="431" w:author="Kaitie Sniffen" w:date="2016-10-24T13:11:00Z">
              <w:rPr>
                <w:rFonts w:ascii="Calibri" w:eastAsia="Times New Roman" w:hAnsi="Calibri" w:cs="Times New Roman"/>
                <w:color w:val="1F497D" w:themeColor="text2"/>
                <w:shd w:val="clear" w:color="auto" w:fill="FFFFFF"/>
              </w:rPr>
            </w:rPrChange>
          </w:rPr>
          <w:t>representative</w:t>
        </w:r>
      </w:ins>
      <w:ins w:id="432" w:author="Kaitie Sniffen" w:date="2016-10-15T14:26:00Z">
        <w:r w:rsidRPr="00F75708">
          <w:rPr>
            <w:rFonts w:ascii="Calibri" w:eastAsia="Times New Roman" w:hAnsi="Calibri" w:cs="Times New Roman"/>
            <w:color w:val="1F497D" w:themeColor="text2"/>
            <w:shd w:val="clear" w:color="auto" w:fill="FFFFFF"/>
            <w:rPrChange w:id="433" w:author="Kaitie Sniffen" w:date="2016-10-24T13:11:00Z">
              <w:rPr>
                <w:rFonts w:ascii="Calibri" w:eastAsia="Times New Roman" w:hAnsi="Calibri" w:cs="Times New Roman"/>
                <w:color w:val="1F497D" w:themeColor="text2"/>
                <w:shd w:val="clear" w:color="auto" w:fill="FFFFFF"/>
              </w:rPr>
            </w:rPrChange>
          </w:rPr>
          <w:t xml:space="preserve"> </w:t>
        </w:r>
      </w:ins>
      <w:ins w:id="434" w:author="Kaitie Sniffen" w:date="2016-10-15T14:27:00Z">
        <w:r w:rsidRPr="00F75708">
          <w:rPr>
            <w:rFonts w:ascii="Calibri" w:eastAsia="Times New Roman" w:hAnsi="Calibri" w:cs="Times New Roman"/>
            <w:color w:val="1F497D" w:themeColor="text2"/>
            <w:shd w:val="clear" w:color="auto" w:fill="FFFFFF"/>
            <w:rPrChange w:id="435" w:author="Kaitie Sniffen" w:date="2016-10-24T13:11:00Z">
              <w:rPr>
                <w:rFonts w:ascii="Calibri" w:eastAsia="Times New Roman" w:hAnsi="Calibri" w:cs="Times New Roman"/>
                <w:color w:val="1F497D" w:themeColor="text2"/>
                <w:shd w:val="clear" w:color="auto" w:fill="FFFFFF"/>
              </w:rPr>
            </w:rPrChange>
          </w:rPr>
          <w:t xml:space="preserve">time period. </w:t>
        </w:r>
      </w:ins>
      <w:ins w:id="436" w:author="Kaitie Sniffen" w:date="2016-10-16T16:00:00Z">
        <w:r w:rsidR="00F45D17" w:rsidRPr="00F75708">
          <w:rPr>
            <w:rFonts w:ascii="Calibri" w:eastAsia="Times New Roman" w:hAnsi="Calibri" w:cs="Times New Roman"/>
            <w:color w:val="1F497D" w:themeColor="text2"/>
            <w:shd w:val="clear" w:color="auto" w:fill="FFFFFF"/>
            <w:rPrChange w:id="437" w:author="Kaitie Sniffen" w:date="2016-10-24T13:11:00Z">
              <w:rPr>
                <w:rFonts w:ascii="Calibri" w:eastAsia="Times New Roman" w:hAnsi="Calibri" w:cs="Times New Roman"/>
                <w:color w:val="1F497D" w:themeColor="text2"/>
                <w:shd w:val="clear" w:color="auto" w:fill="FFFFFF"/>
              </w:rPr>
            </w:rPrChange>
          </w:rPr>
          <w:t xml:space="preserve">One third of the volume was removed each week </w:t>
        </w:r>
      </w:ins>
      <w:ins w:id="438" w:author="Kaitie Sniffen" w:date="2016-10-16T16:01:00Z">
        <w:r w:rsidR="00F45D17" w:rsidRPr="00F75708">
          <w:rPr>
            <w:rFonts w:ascii="Calibri" w:eastAsia="Times New Roman" w:hAnsi="Calibri" w:cs="Times New Roman"/>
            <w:color w:val="1F497D" w:themeColor="text2"/>
            <w:shd w:val="clear" w:color="auto" w:fill="FFFFFF"/>
            <w:rPrChange w:id="439" w:author="Kaitie Sniffen" w:date="2016-10-24T13:11:00Z">
              <w:rPr>
                <w:rFonts w:ascii="Calibri" w:eastAsia="Times New Roman" w:hAnsi="Calibri" w:cs="Times New Roman"/>
                <w:color w:val="1F497D" w:themeColor="text2"/>
                <w:shd w:val="clear" w:color="auto" w:fill="FFFFFF"/>
              </w:rPr>
            </w:rPrChange>
          </w:rPr>
          <w:t xml:space="preserve">(section 2.4), which results in a 3-week hydraulic retention time. </w:t>
        </w:r>
      </w:ins>
    </w:p>
    <w:p w14:paraId="12A360DD" w14:textId="77777777" w:rsidR="00014A75" w:rsidRDefault="00D63D92" w:rsidP="005A2316">
      <w:pPr>
        <w:ind w:firstLine="720"/>
        <w:rPr>
          <w:ins w:id="440" w:author="Kaitie Sniffen" w:date="2016-10-15T14:27:00Z"/>
          <w:rFonts w:ascii="Calibri" w:eastAsia="Times New Roman" w:hAnsi="Calibri" w:cs="Times New Roman"/>
          <w:color w:val="212121"/>
          <w:shd w:val="clear" w:color="auto" w:fill="FFFFFF"/>
        </w:rPr>
      </w:pPr>
      <w:r w:rsidRPr="00D63D92">
        <w:rPr>
          <w:rFonts w:ascii="Calibri" w:eastAsia="Times New Roman" w:hAnsi="Calibri" w:cs="Times New Roman"/>
          <w:color w:val="212121"/>
          <w:shd w:val="clear" w:color="auto" w:fill="FFFFFF"/>
        </w:rPr>
        <w:br/>
        <w:t>-Representative results: Only second paragraph gives some results. But first paragraph repeats the protocol. It can be removed.</w:t>
      </w:r>
      <w:ins w:id="441" w:author="Kaitie Sniffen" w:date="2016-10-15T14:27:00Z">
        <w:r w:rsidR="00014A75">
          <w:rPr>
            <w:rFonts w:ascii="Calibri" w:eastAsia="Times New Roman" w:hAnsi="Calibri" w:cs="Times New Roman"/>
            <w:color w:val="212121"/>
            <w:shd w:val="clear" w:color="auto" w:fill="FFFFFF"/>
          </w:rPr>
          <w:t xml:space="preserve"> </w:t>
        </w:r>
      </w:ins>
    </w:p>
    <w:p w14:paraId="2B53F0F9" w14:textId="3E9F1B72" w:rsidR="00014A75" w:rsidRPr="00F75708" w:rsidRDefault="00014A75" w:rsidP="008656E7">
      <w:pPr>
        <w:rPr>
          <w:ins w:id="442" w:author="Kaitie Sniffen" w:date="2016-10-15T14:27:00Z"/>
          <w:rFonts w:ascii="Calibri" w:eastAsia="Times New Roman" w:hAnsi="Calibri" w:cs="Times New Roman"/>
          <w:color w:val="1F497D" w:themeColor="text2"/>
          <w:shd w:val="clear" w:color="auto" w:fill="FFFFFF"/>
          <w:rPrChange w:id="443" w:author="Kaitie Sniffen" w:date="2016-10-24T13:11:00Z">
            <w:rPr>
              <w:ins w:id="444" w:author="Kaitie Sniffen" w:date="2016-10-15T14:27:00Z"/>
              <w:rFonts w:ascii="Calibri" w:eastAsia="Times New Roman" w:hAnsi="Calibri" w:cs="Times New Roman"/>
              <w:color w:val="1F497D" w:themeColor="text2"/>
              <w:shd w:val="clear" w:color="auto" w:fill="FFFFFF"/>
            </w:rPr>
          </w:rPrChange>
        </w:rPr>
      </w:pPr>
      <w:ins w:id="445" w:author="Kaitie Sniffen" w:date="2016-10-15T14:27:00Z">
        <w:r>
          <w:rPr>
            <w:rFonts w:ascii="Calibri" w:eastAsia="Times New Roman" w:hAnsi="Calibri" w:cs="Times New Roman"/>
            <w:color w:val="212121"/>
            <w:shd w:val="clear" w:color="auto" w:fill="FFFFFF"/>
          </w:rPr>
          <w:tab/>
        </w:r>
        <w:r w:rsidRPr="00F75708">
          <w:rPr>
            <w:rFonts w:ascii="Calibri" w:eastAsia="Times New Roman" w:hAnsi="Calibri" w:cs="Times New Roman"/>
            <w:color w:val="1F497D" w:themeColor="text2"/>
            <w:shd w:val="clear" w:color="auto" w:fill="FFFFFF"/>
          </w:rPr>
          <w:t xml:space="preserve">The first paragraph </w:t>
        </w:r>
      </w:ins>
      <w:ins w:id="446" w:author="Kaitie Sniffen" w:date="2016-10-19T15:38:00Z">
        <w:r w:rsidR="00DD3A7C" w:rsidRPr="00F75708">
          <w:rPr>
            <w:rFonts w:ascii="Calibri" w:eastAsia="Times New Roman" w:hAnsi="Calibri" w:cs="Times New Roman"/>
            <w:color w:val="1F497D" w:themeColor="text2"/>
            <w:shd w:val="clear" w:color="auto" w:fill="FFFFFF"/>
          </w:rPr>
          <w:t xml:space="preserve">was </w:t>
        </w:r>
      </w:ins>
      <w:ins w:id="447" w:author="Kaitie Sniffen" w:date="2016-10-19T15:40:00Z">
        <w:r w:rsidR="00C83F7E" w:rsidRPr="00F75708">
          <w:rPr>
            <w:rFonts w:ascii="Calibri" w:eastAsia="Times New Roman" w:hAnsi="Calibri" w:cs="Times New Roman"/>
            <w:color w:val="1F497D" w:themeColor="text2"/>
            <w:shd w:val="clear" w:color="auto" w:fill="FFFFFF"/>
          </w:rPr>
          <w:t xml:space="preserve">cut down so that the protocol description was removed but </w:t>
        </w:r>
      </w:ins>
      <w:ins w:id="448" w:author="Kaitie Sniffen" w:date="2016-10-19T15:43:00Z">
        <w:r w:rsidR="00C83F7E" w:rsidRPr="00F75708">
          <w:rPr>
            <w:rFonts w:ascii="Calibri" w:eastAsia="Times New Roman" w:hAnsi="Calibri" w:cs="Times New Roman"/>
            <w:color w:val="1F497D" w:themeColor="text2"/>
            <w:shd w:val="clear" w:color="auto" w:fill="FFFFFF"/>
            <w:rPrChange w:id="449" w:author="Kaitie Sniffen" w:date="2016-10-24T13:11:00Z">
              <w:rPr>
                <w:rFonts w:ascii="Calibri" w:eastAsia="Times New Roman" w:hAnsi="Calibri" w:cs="Times New Roman"/>
                <w:color w:val="1F497D" w:themeColor="text2"/>
                <w:shd w:val="clear" w:color="auto" w:fill="FFFFFF"/>
              </w:rPr>
            </w:rPrChange>
          </w:rPr>
          <w:t>important</w:t>
        </w:r>
      </w:ins>
      <w:ins w:id="450" w:author="Kaitie Sniffen" w:date="2016-10-19T15:40:00Z">
        <w:r w:rsidR="00C83F7E" w:rsidRPr="00F75708">
          <w:rPr>
            <w:rFonts w:ascii="Calibri" w:eastAsia="Times New Roman" w:hAnsi="Calibri" w:cs="Times New Roman"/>
            <w:color w:val="1F497D" w:themeColor="text2"/>
            <w:shd w:val="clear" w:color="auto" w:fill="FFFFFF"/>
            <w:rPrChange w:id="451" w:author="Kaitie Sniffen" w:date="2016-10-24T13:11:00Z">
              <w:rPr>
                <w:rFonts w:ascii="Calibri" w:eastAsia="Times New Roman" w:hAnsi="Calibri" w:cs="Times New Roman"/>
                <w:color w:val="1F497D" w:themeColor="text2"/>
                <w:shd w:val="clear" w:color="auto" w:fill="FFFFFF"/>
              </w:rPr>
            </w:rPrChange>
          </w:rPr>
          <w:t xml:space="preserve"> </w:t>
        </w:r>
      </w:ins>
      <w:ins w:id="452" w:author="Kaitie Sniffen" w:date="2016-10-19T15:43:00Z">
        <w:r w:rsidR="00C83F7E" w:rsidRPr="00F75708">
          <w:rPr>
            <w:rFonts w:ascii="Calibri" w:eastAsia="Times New Roman" w:hAnsi="Calibri" w:cs="Times New Roman"/>
            <w:color w:val="1F497D" w:themeColor="text2"/>
            <w:shd w:val="clear" w:color="auto" w:fill="FFFFFF"/>
            <w:rPrChange w:id="453" w:author="Kaitie Sniffen" w:date="2016-10-24T13:11:00Z">
              <w:rPr>
                <w:rFonts w:ascii="Calibri" w:eastAsia="Times New Roman" w:hAnsi="Calibri" w:cs="Times New Roman"/>
                <w:color w:val="1F497D" w:themeColor="text2"/>
                <w:shd w:val="clear" w:color="auto" w:fill="FFFFFF"/>
              </w:rPr>
            </w:rPrChange>
          </w:rPr>
          <w:t xml:space="preserve">information about </w:t>
        </w:r>
      </w:ins>
      <w:ins w:id="454" w:author="Kaitie Sniffen" w:date="2016-10-19T15:40:00Z">
        <w:r w:rsidR="00C83F7E" w:rsidRPr="00F75708">
          <w:rPr>
            <w:rFonts w:ascii="Calibri" w:eastAsia="Times New Roman" w:hAnsi="Calibri" w:cs="Times New Roman"/>
            <w:color w:val="1F497D" w:themeColor="text2"/>
            <w:shd w:val="clear" w:color="auto" w:fill="FFFFFF"/>
            <w:rPrChange w:id="455" w:author="Kaitie Sniffen" w:date="2016-10-24T13:11:00Z">
              <w:rPr>
                <w:rFonts w:ascii="Calibri" w:eastAsia="Times New Roman" w:hAnsi="Calibri" w:cs="Times New Roman"/>
                <w:color w:val="1F497D" w:themeColor="text2"/>
                <w:shd w:val="clear" w:color="auto" w:fill="FFFFFF"/>
              </w:rPr>
            </w:rPrChange>
          </w:rPr>
          <w:t xml:space="preserve">starting conditions </w:t>
        </w:r>
      </w:ins>
      <w:ins w:id="456" w:author="Kaitie Sniffen" w:date="2016-10-19T15:44:00Z">
        <w:r w:rsidR="00C83F7E" w:rsidRPr="00F75708">
          <w:rPr>
            <w:rFonts w:ascii="Calibri" w:eastAsia="Times New Roman" w:hAnsi="Calibri" w:cs="Times New Roman"/>
            <w:color w:val="1F497D" w:themeColor="text2"/>
            <w:shd w:val="clear" w:color="auto" w:fill="FFFFFF"/>
            <w:rPrChange w:id="457" w:author="Kaitie Sniffen" w:date="2016-10-24T13:11:00Z">
              <w:rPr>
                <w:rFonts w:ascii="Calibri" w:eastAsia="Times New Roman" w:hAnsi="Calibri" w:cs="Times New Roman"/>
                <w:color w:val="1F497D" w:themeColor="text2"/>
                <w:shd w:val="clear" w:color="auto" w:fill="FFFFFF"/>
              </w:rPr>
            </w:rPrChange>
          </w:rPr>
          <w:t xml:space="preserve">remains. </w:t>
        </w:r>
      </w:ins>
    </w:p>
    <w:p w14:paraId="39F30BB8" w14:textId="2E14CC3C" w:rsidR="001C443D" w:rsidRDefault="00D63D92" w:rsidP="00C83F7E">
      <w:pPr>
        <w:ind w:firstLine="720"/>
      </w:pPr>
      <w:r w:rsidRPr="00F65039">
        <w:rPr>
          <w:rFonts w:ascii="Calibri" w:eastAsia="Times New Roman" w:hAnsi="Calibri" w:cs="Times New Roman"/>
          <w:color w:val="1F497D" w:themeColor="text2"/>
          <w:shd w:val="clear" w:color="auto" w:fill="FFFFFF"/>
        </w:rPr>
        <w:br/>
      </w:r>
      <w:r w:rsidRPr="00D63D92">
        <w:rPr>
          <w:rFonts w:ascii="Calibri" w:eastAsia="Times New Roman" w:hAnsi="Calibri" w:cs="Times New Roman"/>
          <w:color w:val="212121"/>
          <w:shd w:val="clear" w:color="auto" w:fill="FFFFFF"/>
        </w:rPr>
        <w:t xml:space="preserve">-Discussion section: This section gives general knowledge about the effect of variables on algae </w:t>
      </w:r>
      <w:r w:rsidRPr="00D63D92">
        <w:rPr>
          <w:rFonts w:ascii="Calibri" w:eastAsia="Times New Roman" w:hAnsi="Calibri" w:cs="Times New Roman"/>
          <w:color w:val="212121"/>
          <w:shd w:val="clear" w:color="auto" w:fill="FFFFFF"/>
        </w:rPr>
        <w:lastRenderedPageBreak/>
        <w:t>photobioreactors.</w:t>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color w:val="212121"/>
          <w:shd w:val="clear" w:color="auto" w:fill="FFFFFF"/>
        </w:rPr>
        <w:br/>
      </w:r>
      <w:r w:rsidRPr="00D63D92">
        <w:rPr>
          <w:rFonts w:ascii="Calibri" w:eastAsia="Times New Roman" w:hAnsi="Calibri" w:cs="Times New Roman"/>
          <w:i/>
          <w:iCs/>
          <w:color w:val="212121"/>
          <w:shd w:val="clear" w:color="auto" w:fill="FFFFFF"/>
        </w:rPr>
        <w:t>Additional Comments to Authors:</w:t>
      </w:r>
      <w:r w:rsidRPr="00D63D92">
        <w:rPr>
          <w:rFonts w:ascii="Calibri" w:eastAsia="Times New Roman" w:hAnsi="Calibri" w:cs="Times New Roman"/>
          <w:color w:val="212121"/>
          <w:shd w:val="clear" w:color="auto" w:fill="FFFFFF"/>
        </w:rPr>
        <w:br/>
        <w:t>N/A</w:t>
      </w:r>
    </w:p>
    <w:sectPr w:rsidR="001C443D" w:rsidSect="009D3D6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Kaitie Sniffen" w:date="2016-10-24T10:52:00Z" w:initials="KS">
    <w:p w14:paraId="3C15720D" w14:textId="20C6FA8E" w:rsidR="00DD3A7C" w:rsidRDefault="00DD3A7C">
      <w:pPr>
        <w:pStyle w:val="CommentText"/>
      </w:pPr>
      <w:r>
        <w:rPr>
          <w:rStyle w:val="CommentReference"/>
        </w:rPr>
        <w:annotationRef/>
      </w:r>
      <w:r>
        <w:t xml:space="preserve"> One of the reviewers or editors made a significant change to this portion without tracking the changes</w:t>
      </w:r>
      <w:r w:rsidR="00F6155C">
        <w:t xml:space="preserve">; this was part of those changes.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80BC8"/>
    <w:multiLevelType w:val="multilevel"/>
    <w:tmpl w:val="B51CA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D92"/>
    <w:rsid w:val="00014A75"/>
    <w:rsid w:val="00016204"/>
    <w:rsid w:val="000750A9"/>
    <w:rsid w:val="000964EA"/>
    <w:rsid w:val="000A4451"/>
    <w:rsid w:val="0010147E"/>
    <w:rsid w:val="001071B9"/>
    <w:rsid w:val="00140955"/>
    <w:rsid w:val="00146FF4"/>
    <w:rsid w:val="001533A5"/>
    <w:rsid w:val="001C443D"/>
    <w:rsid w:val="001C6881"/>
    <w:rsid w:val="001D1C6E"/>
    <w:rsid w:val="001F5D5F"/>
    <w:rsid w:val="00200536"/>
    <w:rsid w:val="00261276"/>
    <w:rsid w:val="00266FE2"/>
    <w:rsid w:val="00297D01"/>
    <w:rsid w:val="002C2378"/>
    <w:rsid w:val="00311648"/>
    <w:rsid w:val="003C16D0"/>
    <w:rsid w:val="003D0501"/>
    <w:rsid w:val="003F1CB0"/>
    <w:rsid w:val="00436621"/>
    <w:rsid w:val="004C3A2A"/>
    <w:rsid w:val="004F49CF"/>
    <w:rsid w:val="0053092E"/>
    <w:rsid w:val="005A2316"/>
    <w:rsid w:val="006701E5"/>
    <w:rsid w:val="00675B67"/>
    <w:rsid w:val="0072778F"/>
    <w:rsid w:val="007500CF"/>
    <w:rsid w:val="007776DB"/>
    <w:rsid w:val="007C14B3"/>
    <w:rsid w:val="007C6AFD"/>
    <w:rsid w:val="00812765"/>
    <w:rsid w:val="00861558"/>
    <w:rsid w:val="008656E7"/>
    <w:rsid w:val="0089767D"/>
    <w:rsid w:val="008F0331"/>
    <w:rsid w:val="008F715D"/>
    <w:rsid w:val="00905C7D"/>
    <w:rsid w:val="00907475"/>
    <w:rsid w:val="00952E73"/>
    <w:rsid w:val="009D3D6F"/>
    <w:rsid w:val="00A22274"/>
    <w:rsid w:val="00A54605"/>
    <w:rsid w:val="00A77E3E"/>
    <w:rsid w:val="00A84FCE"/>
    <w:rsid w:val="00B07547"/>
    <w:rsid w:val="00B10AB8"/>
    <w:rsid w:val="00BC27C5"/>
    <w:rsid w:val="00BD0CD6"/>
    <w:rsid w:val="00C12F02"/>
    <w:rsid w:val="00C44B78"/>
    <w:rsid w:val="00C742F9"/>
    <w:rsid w:val="00C83F7E"/>
    <w:rsid w:val="00C91D3E"/>
    <w:rsid w:val="00D34CE0"/>
    <w:rsid w:val="00D615CE"/>
    <w:rsid w:val="00D63D92"/>
    <w:rsid w:val="00D91A22"/>
    <w:rsid w:val="00DB0CC7"/>
    <w:rsid w:val="00DC2E8B"/>
    <w:rsid w:val="00DD3A7C"/>
    <w:rsid w:val="00E02DA1"/>
    <w:rsid w:val="00EB2982"/>
    <w:rsid w:val="00EC5F5D"/>
    <w:rsid w:val="00F34C79"/>
    <w:rsid w:val="00F45D17"/>
    <w:rsid w:val="00F6155C"/>
    <w:rsid w:val="00F65039"/>
    <w:rsid w:val="00F71828"/>
    <w:rsid w:val="00F75708"/>
    <w:rsid w:val="00FC4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EC23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3D92"/>
    <w:rPr>
      <w:b/>
      <w:bCs/>
    </w:rPr>
  </w:style>
  <w:style w:type="character" w:styleId="CommentReference">
    <w:name w:val="annotation reference"/>
    <w:basedOn w:val="DefaultParagraphFont"/>
    <w:uiPriority w:val="99"/>
    <w:semiHidden/>
    <w:unhideWhenUsed/>
    <w:rsid w:val="00D63D92"/>
    <w:rPr>
      <w:sz w:val="18"/>
      <w:szCs w:val="18"/>
    </w:rPr>
  </w:style>
  <w:style w:type="paragraph" w:styleId="CommentText">
    <w:name w:val="annotation text"/>
    <w:basedOn w:val="Normal"/>
    <w:link w:val="CommentTextChar"/>
    <w:uiPriority w:val="99"/>
    <w:semiHidden/>
    <w:unhideWhenUsed/>
    <w:rsid w:val="00D63D92"/>
  </w:style>
  <w:style w:type="character" w:customStyle="1" w:styleId="CommentTextChar">
    <w:name w:val="Comment Text Char"/>
    <w:basedOn w:val="DefaultParagraphFont"/>
    <w:link w:val="CommentText"/>
    <w:uiPriority w:val="99"/>
    <w:semiHidden/>
    <w:rsid w:val="00D63D92"/>
  </w:style>
  <w:style w:type="paragraph" w:styleId="CommentSubject">
    <w:name w:val="annotation subject"/>
    <w:basedOn w:val="CommentText"/>
    <w:next w:val="CommentText"/>
    <w:link w:val="CommentSubjectChar"/>
    <w:uiPriority w:val="99"/>
    <w:semiHidden/>
    <w:unhideWhenUsed/>
    <w:rsid w:val="00D63D92"/>
    <w:rPr>
      <w:b/>
      <w:bCs/>
      <w:sz w:val="20"/>
      <w:szCs w:val="20"/>
    </w:rPr>
  </w:style>
  <w:style w:type="character" w:customStyle="1" w:styleId="CommentSubjectChar">
    <w:name w:val="Comment Subject Char"/>
    <w:basedOn w:val="CommentTextChar"/>
    <w:link w:val="CommentSubject"/>
    <w:uiPriority w:val="99"/>
    <w:semiHidden/>
    <w:rsid w:val="00D63D92"/>
    <w:rPr>
      <w:b/>
      <w:bCs/>
      <w:sz w:val="20"/>
      <w:szCs w:val="20"/>
    </w:rPr>
  </w:style>
  <w:style w:type="paragraph" w:styleId="BalloonText">
    <w:name w:val="Balloon Text"/>
    <w:basedOn w:val="Normal"/>
    <w:link w:val="BalloonTextChar"/>
    <w:uiPriority w:val="99"/>
    <w:semiHidden/>
    <w:unhideWhenUsed/>
    <w:rsid w:val="00D63D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3D92"/>
    <w:rPr>
      <w:rFonts w:ascii="Lucida Grande" w:hAnsi="Lucida Grande" w:cs="Lucida Grande"/>
      <w:sz w:val="18"/>
      <w:szCs w:val="18"/>
    </w:rPr>
  </w:style>
  <w:style w:type="paragraph" w:styleId="NormalWeb">
    <w:name w:val="Normal (Web)"/>
    <w:basedOn w:val="Normal"/>
    <w:rsid w:val="00B10AB8"/>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3D92"/>
    <w:rPr>
      <w:b/>
      <w:bCs/>
    </w:rPr>
  </w:style>
  <w:style w:type="character" w:styleId="CommentReference">
    <w:name w:val="annotation reference"/>
    <w:basedOn w:val="DefaultParagraphFont"/>
    <w:uiPriority w:val="99"/>
    <w:semiHidden/>
    <w:unhideWhenUsed/>
    <w:rsid w:val="00D63D92"/>
    <w:rPr>
      <w:sz w:val="18"/>
      <w:szCs w:val="18"/>
    </w:rPr>
  </w:style>
  <w:style w:type="paragraph" w:styleId="CommentText">
    <w:name w:val="annotation text"/>
    <w:basedOn w:val="Normal"/>
    <w:link w:val="CommentTextChar"/>
    <w:uiPriority w:val="99"/>
    <w:semiHidden/>
    <w:unhideWhenUsed/>
    <w:rsid w:val="00D63D92"/>
  </w:style>
  <w:style w:type="character" w:customStyle="1" w:styleId="CommentTextChar">
    <w:name w:val="Comment Text Char"/>
    <w:basedOn w:val="DefaultParagraphFont"/>
    <w:link w:val="CommentText"/>
    <w:uiPriority w:val="99"/>
    <w:semiHidden/>
    <w:rsid w:val="00D63D92"/>
  </w:style>
  <w:style w:type="paragraph" w:styleId="CommentSubject">
    <w:name w:val="annotation subject"/>
    <w:basedOn w:val="CommentText"/>
    <w:next w:val="CommentText"/>
    <w:link w:val="CommentSubjectChar"/>
    <w:uiPriority w:val="99"/>
    <w:semiHidden/>
    <w:unhideWhenUsed/>
    <w:rsid w:val="00D63D92"/>
    <w:rPr>
      <w:b/>
      <w:bCs/>
      <w:sz w:val="20"/>
      <w:szCs w:val="20"/>
    </w:rPr>
  </w:style>
  <w:style w:type="character" w:customStyle="1" w:styleId="CommentSubjectChar">
    <w:name w:val="Comment Subject Char"/>
    <w:basedOn w:val="CommentTextChar"/>
    <w:link w:val="CommentSubject"/>
    <w:uiPriority w:val="99"/>
    <w:semiHidden/>
    <w:rsid w:val="00D63D92"/>
    <w:rPr>
      <w:b/>
      <w:bCs/>
      <w:sz w:val="20"/>
      <w:szCs w:val="20"/>
    </w:rPr>
  </w:style>
  <w:style w:type="paragraph" w:styleId="BalloonText">
    <w:name w:val="Balloon Text"/>
    <w:basedOn w:val="Normal"/>
    <w:link w:val="BalloonTextChar"/>
    <w:uiPriority w:val="99"/>
    <w:semiHidden/>
    <w:unhideWhenUsed/>
    <w:rsid w:val="00D63D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3D92"/>
    <w:rPr>
      <w:rFonts w:ascii="Lucida Grande" w:hAnsi="Lucida Grande" w:cs="Lucida Grande"/>
      <w:sz w:val="18"/>
      <w:szCs w:val="18"/>
    </w:rPr>
  </w:style>
  <w:style w:type="paragraph" w:styleId="NormalWeb">
    <w:name w:val="Normal (Web)"/>
    <w:basedOn w:val="Normal"/>
    <w:rsid w:val="00B10AB8"/>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39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2339</Words>
  <Characters>13334</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Kaitie Sniffen</dc:creator>
  <cp:lastModifiedBy>Kaitie Sniffen</cp:lastModifiedBy>
  <cp:revision>3</cp:revision>
  <cp:lastPrinted>2016-10-17T14:42:00Z</cp:lastPrinted>
  <dcterms:created xsi:type="dcterms:W3CDTF">2016-10-24T17:07:00Z</dcterms:created>
  <dcterms:modified xsi:type="dcterms:W3CDTF">2016-10-24T17:11:00Z</dcterms:modified>
</cp:coreProperties>
</file>